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26A8" w14:textId="77777777" w:rsidR="001764A7" w:rsidRPr="00626EDB" w:rsidRDefault="001764A7" w:rsidP="00C172C4">
      <w:pPr>
        <w:spacing w:after="0" w:line="240" w:lineRule="auto"/>
        <w:jc w:val="right"/>
        <w:rPr>
          <w:b/>
          <w:sz w:val="24"/>
          <w:szCs w:val="24"/>
        </w:rPr>
      </w:pPr>
    </w:p>
    <w:p w14:paraId="5ED02FAE" w14:textId="772D9C5E" w:rsidR="00A93865" w:rsidRPr="00626EDB" w:rsidRDefault="00A93865" w:rsidP="00A93865">
      <w:pPr>
        <w:spacing w:before="200" w:after="0" w:line="240" w:lineRule="auto"/>
        <w:jc w:val="right"/>
        <w:rPr>
          <w:rFonts w:cstheme="minorHAnsi"/>
          <w:b/>
          <w:color w:val="002060"/>
          <w:sz w:val="28"/>
          <w:szCs w:val="28"/>
        </w:rPr>
      </w:pPr>
      <w:r w:rsidRPr="00626EDB">
        <w:rPr>
          <w:rFonts w:cstheme="minorHAnsi"/>
          <w:b/>
          <w:color w:val="002060"/>
          <w:sz w:val="28"/>
          <w:szCs w:val="28"/>
        </w:rPr>
        <w:t>ANEXA III</w:t>
      </w:r>
      <w:r w:rsidRPr="00626EDB">
        <w:rPr>
          <w:rFonts w:cstheme="minorHAnsi"/>
          <w:b/>
          <w:color w:val="002060"/>
          <w:sz w:val="28"/>
          <w:szCs w:val="28"/>
        </w:rPr>
        <w:t>.1 – DECLARAȚIA UNICĂ</w:t>
      </w:r>
    </w:p>
    <w:p w14:paraId="73C21C72" w14:textId="77777777" w:rsidR="00A93865" w:rsidRPr="00626EDB" w:rsidRDefault="00A93865" w:rsidP="00A93865">
      <w:pPr>
        <w:spacing w:before="200" w:line="240" w:lineRule="auto"/>
        <w:rPr>
          <w:rFonts w:cstheme="minorHAnsi"/>
          <w:b/>
          <w:sz w:val="24"/>
          <w:szCs w:val="24"/>
        </w:rPr>
      </w:pPr>
    </w:p>
    <w:p w14:paraId="78CA3360" w14:textId="77777777" w:rsidR="00A93865" w:rsidRPr="00626EDB" w:rsidRDefault="00A93865" w:rsidP="00A93865">
      <w:pPr>
        <w:spacing w:before="200" w:line="240" w:lineRule="auto"/>
        <w:contextualSpacing/>
        <w:rPr>
          <w:rFonts w:cstheme="minorHAnsi"/>
          <w:sz w:val="24"/>
          <w:szCs w:val="24"/>
        </w:rPr>
      </w:pPr>
      <w:r w:rsidRPr="00626EDB">
        <w:rPr>
          <w:rFonts w:cstheme="minorHAnsi"/>
          <w:b/>
          <w:sz w:val="24"/>
          <w:szCs w:val="24"/>
        </w:rPr>
        <w:t>PROGRAM:</w:t>
      </w:r>
      <w:r w:rsidRPr="00626EDB">
        <w:rPr>
          <w:rFonts w:cstheme="minorHAnsi"/>
          <w:sz w:val="24"/>
          <w:szCs w:val="24"/>
        </w:rPr>
        <w:t xml:space="preserve"> </w:t>
      </w:r>
      <w:r w:rsidRPr="00626EDB">
        <w:rPr>
          <w:rFonts w:cstheme="minorHAnsi"/>
          <w:b/>
          <w:color w:val="002060"/>
          <w:sz w:val="24"/>
          <w:szCs w:val="24"/>
        </w:rPr>
        <w:t>Programul Regional Nord Vest 2021-2027</w:t>
      </w:r>
    </w:p>
    <w:p w14:paraId="4A723E99" w14:textId="77777777" w:rsidR="00194DB2" w:rsidRPr="00626EDB" w:rsidRDefault="00A93865" w:rsidP="00194DB2">
      <w:pPr>
        <w:spacing w:before="200" w:line="240" w:lineRule="auto"/>
        <w:contextualSpacing/>
        <w:rPr>
          <w:rFonts w:cstheme="minorHAnsi"/>
          <w:b/>
          <w:color w:val="002060"/>
          <w:sz w:val="24"/>
          <w:szCs w:val="24"/>
        </w:rPr>
      </w:pPr>
      <w:r w:rsidRPr="00626EDB">
        <w:rPr>
          <w:rFonts w:cstheme="minorHAnsi"/>
          <w:b/>
          <w:sz w:val="24"/>
          <w:szCs w:val="24"/>
        </w:rPr>
        <w:t xml:space="preserve">OBIECTIV DE POLITICĂ </w:t>
      </w:r>
      <w:r w:rsidRPr="00626EDB">
        <w:rPr>
          <w:rFonts w:cstheme="minorHAnsi"/>
          <w:b/>
          <w:color w:val="002060"/>
          <w:sz w:val="24"/>
          <w:szCs w:val="24"/>
        </w:rPr>
        <w:t>5</w:t>
      </w:r>
      <w:r w:rsidRPr="00626EDB">
        <w:rPr>
          <w:rFonts w:cstheme="minorHAnsi"/>
          <w:b/>
          <w:sz w:val="24"/>
          <w:szCs w:val="24"/>
        </w:rPr>
        <w:t>:</w:t>
      </w:r>
      <w:r w:rsidRPr="00626EDB">
        <w:rPr>
          <w:rFonts w:cstheme="minorHAnsi"/>
          <w:b/>
          <w:color w:val="002060"/>
          <w:sz w:val="24"/>
          <w:szCs w:val="24"/>
        </w:rPr>
        <w:t xml:space="preserve"> </w:t>
      </w:r>
      <w:r w:rsidRPr="00626EDB">
        <w:rPr>
          <w:rFonts w:cstheme="minorHAnsi"/>
          <w:b/>
          <w:color w:val="002060"/>
          <w:sz w:val="24"/>
          <w:szCs w:val="24"/>
        </w:rPr>
        <w:t xml:space="preserve">O </w:t>
      </w:r>
      <w:proofErr w:type="spellStart"/>
      <w:r w:rsidRPr="00626EDB">
        <w:rPr>
          <w:rFonts w:cstheme="minorHAnsi"/>
          <w:b/>
          <w:color w:val="002060"/>
          <w:sz w:val="24"/>
          <w:szCs w:val="24"/>
        </w:rPr>
        <w:t>Europă</w:t>
      </w:r>
      <w:proofErr w:type="spellEnd"/>
      <w:r w:rsidRPr="00626EDB">
        <w:rPr>
          <w:rFonts w:cstheme="minorHAnsi"/>
          <w:b/>
          <w:color w:val="002060"/>
          <w:sz w:val="24"/>
          <w:szCs w:val="24"/>
        </w:rPr>
        <w:t xml:space="preserve"> mai </w:t>
      </w:r>
      <w:r w:rsidRPr="00626EDB">
        <w:rPr>
          <w:rFonts w:cstheme="minorHAnsi"/>
          <w:b/>
          <w:color w:val="002060"/>
          <w:sz w:val="24"/>
          <w:szCs w:val="24"/>
        </w:rPr>
        <w:t xml:space="preserve">aproape de </w:t>
      </w:r>
      <w:r w:rsidR="00194DB2" w:rsidRPr="00626EDB">
        <w:rPr>
          <w:rFonts w:cstheme="minorHAnsi"/>
          <w:b/>
          <w:color w:val="002060"/>
          <w:sz w:val="24"/>
          <w:szCs w:val="24"/>
        </w:rPr>
        <w:t xml:space="preserve">cetățeni, prin promovarea dezvoltării durabile și </w:t>
      </w:r>
    </w:p>
    <w:p w14:paraId="0021F4B9" w14:textId="351CED5F" w:rsidR="00A93865" w:rsidRPr="00626EDB" w:rsidRDefault="00194DB2" w:rsidP="00926AFA">
      <w:pPr>
        <w:spacing w:before="200" w:line="240" w:lineRule="auto"/>
        <w:contextualSpacing/>
        <w:rPr>
          <w:rFonts w:cstheme="minorHAnsi"/>
          <w:sz w:val="24"/>
          <w:szCs w:val="24"/>
        </w:rPr>
      </w:pPr>
      <w:r w:rsidRPr="00626EDB">
        <w:rPr>
          <w:rFonts w:cstheme="minorHAnsi"/>
          <w:b/>
          <w:color w:val="002060"/>
          <w:sz w:val="24"/>
          <w:szCs w:val="24"/>
        </w:rPr>
        <w:t xml:space="preserve">integrate a tuturor tipurilor de teritorii și de inițiative locale </w:t>
      </w:r>
    </w:p>
    <w:p w14:paraId="31B600A6" w14:textId="2EC542AA" w:rsidR="00A93865" w:rsidRPr="00626EDB" w:rsidRDefault="00A93865" w:rsidP="00A93865">
      <w:pPr>
        <w:spacing w:before="200" w:line="240" w:lineRule="auto"/>
        <w:contextualSpacing/>
        <w:rPr>
          <w:rFonts w:cstheme="minorHAnsi"/>
          <w:sz w:val="24"/>
          <w:szCs w:val="24"/>
        </w:rPr>
      </w:pPr>
      <w:r w:rsidRPr="00626EDB">
        <w:rPr>
          <w:rFonts w:cstheme="minorHAnsi"/>
          <w:b/>
          <w:sz w:val="24"/>
          <w:szCs w:val="24"/>
        </w:rPr>
        <w:t xml:space="preserve">PRIORITATEA </w:t>
      </w:r>
      <w:r w:rsidR="00194DB2" w:rsidRPr="00626EDB">
        <w:rPr>
          <w:rFonts w:cstheme="minorHAnsi"/>
          <w:b/>
          <w:color w:val="002060"/>
          <w:sz w:val="24"/>
          <w:szCs w:val="24"/>
        </w:rPr>
        <w:t>7</w:t>
      </w:r>
      <w:r w:rsidRPr="00626EDB">
        <w:rPr>
          <w:rFonts w:cstheme="minorHAnsi"/>
          <w:b/>
          <w:sz w:val="24"/>
          <w:szCs w:val="24"/>
        </w:rPr>
        <w:t>:</w:t>
      </w:r>
      <w:r w:rsidRPr="00626EDB">
        <w:rPr>
          <w:rFonts w:cstheme="minorHAnsi"/>
          <w:b/>
          <w:color w:val="002060"/>
          <w:sz w:val="24"/>
          <w:szCs w:val="24"/>
        </w:rPr>
        <w:t xml:space="preserve"> O regiune </w:t>
      </w:r>
      <w:r w:rsidR="00194DB2" w:rsidRPr="00626EDB">
        <w:rPr>
          <w:rFonts w:cstheme="minorHAnsi"/>
          <w:b/>
          <w:color w:val="002060"/>
          <w:sz w:val="24"/>
          <w:szCs w:val="24"/>
        </w:rPr>
        <w:t>atractivă</w:t>
      </w:r>
      <w:r w:rsidRPr="00626EDB">
        <w:rPr>
          <w:rFonts w:cstheme="minorHAnsi"/>
          <w:b/>
          <w:color w:val="002060"/>
          <w:sz w:val="24"/>
          <w:szCs w:val="24"/>
        </w:rPr>
        <w:t xml:space="preserve"> </w:t>
      </w:r>
    </w:p>
    <w:p w14:paraId="2E43B6ED" w14:textId="0BFADA49" w:rsidR="00A93865" w:rsidRPr="00626EDB" w:rsidRDefault="00A93865" w:rsidP="00A93865">
      <w:pPr>
        <w:spacing w:after="20" w:line="240" w:lineRule="auto"/>
        <w:rPr>
          <w:b/>
          <w:color w:val="002060"/>
        </w:rPr>
      </w:pPr>
      <w:r w:rsidRPr="00626EDB">
        <w:rPr>
          <w:rFonts w:cstheme="minorHAnsi"/>
          <w:b/>
          <w:sz w:val="24"/>
          <w:szCs w:val="24"/>
        </w:rPr>
        <w:t xml:space="preserve">OBIECTIV SPECIFIC </w:t>
      </w:r>
      <w:r w:rsidR="00637074" w:rsidRPr="00626EDB">
        <w:rPr>
          <w:rFonts w:cstheme="minorHAnsi"/>
          <w:b/>
          <w:color w:val="002060"/>
          <w:sz w:val="24"/>
          <w:szCs w:val="24"/>
        </w:rPr>
        <w:t>5.1</w:t>
      </w:r>
      <w:r w:rsidRPr="00626EDB">
        <w:rPr>
          <w:rFonts w:cstheme="minorHAnsi"/>
          <w:b/>
          <w:sz w:val="24"/>
          <w:szCs w:val="24"/>
        </w:rPr>
        <w:t>:</w:t>
      </w:r>
      <w:r w:rsidRPr="00626EDB">
        <w:rPr>
          <w:rFonts w:cstheme="minorHAnsi"/>
          <w:sz w:val="24"/>
          <w:szCs w:val="24"/>
        </w:rPr>
        <w:t xml:space="preserve"> </w:t>
      </w:r>
      <w:r w:rsidR="00637074" w:rsidRPr="00626EDB">
        <w:rPr>
          <w:rFonts w:cstheme="minorHAnsi"/>
          <w:b/>
          <w:color w:val="002060"/>
          <w:sz w:val="24"/>
          <w:szCs w:val="24"/>
        </w:rPr>
        <w:t xml:space="preserve">Promovarea dezvoltării integrate și incluzive în domeniul social, economic și al mediului, precum și a culturii, a patrimoniului natural, a turismului sustenabil și a securității în zonele urbane </w:t>
      </w:r>
    </w:p>
    <w:p w14:paraId="76CD630F" w14:textId="2423B7A1" w:rsidR="00A93865" w:rsidRPr="00626EDB" w:rsidRDefault="00A93865" w:rsidP="00A93865">
      <w:pPr>
        <w:spacing w:before="200" w:line="240" w:lineRule="auto"/>
        <w:contextualSpacing/>
        <w:rPr>
          <w:rFonts w:cstheme="minorHAnsi"/>
          <w:b/>
          <w:color w:val="002060"/>
          <w:sz w:val="24"/>
          <w:szCs w:val="24"/>
        </w:rPr>
      </w:pPr>
      <w:r w:rsidRPr="00626EDB">
        <w:rPr>
          <w:rFonts w:cstheme="minorHAnsi"/>
          <w:b/>
          <w:sz w:val="24"/>
          <w:szCs w:val="24"/>
        </w:rPr>
        <w:t>APEL DE PROIECTE</w:t>
      </w:r>
      <w:r w:rsidRPr="00626EDB">
        <w:rPr>
          <w:rFonts w:cstheme="minorHAnsi"/>
          <w:sz w:val="24"/>
          <w:szCs w:val="24"/>
        </w:rPr>
        <w:t xml:space="preserve">: </w:t>
      </w:r>
      <w:r w:rsidR="00926AFA" w:rsidRPr="00626EDB">
        <w:rPr>
          <w:rFonts w:cstheme="minorHAnsi"/>
          <w:b/>
          <w:color w:val="002060"/>
          <w:sz w:val="24"/>
          <w:szCs w:val="24"/>
        </w:rPr>
        <w:t>PRNV/2023/714 A</w:t>
      </w:r>
      <w:r w:rsidRPr="00626EDB">
        <w:rPr>
          <w:rFonts w:cstheme="minorHAnsi"/>
          <w:b/>
          <w:color w:val="002060"/>
          <w:sz w:val="24"/>
          <w:szCs w:val="24"/>
        </w:rPr>
        <w:t>/1</w:t>
      </w:r>
    </w:p>
    <w:p w14:paraId="405E22CC" w14:textId="77777777" w:rsidR="00A93865" w:rsidRPr="00626EDB" w:rsidRDefault="00A93865" w:rsidP="00A93865">
      <w:pPr>
        <w:spacing w:before="200" w:line="240" w:lineRule="auto"/>
        <w:contextualSpacing/>
        <w:rPr>
          <w:rFonts w:cstheme="minorHAnsi"/>
          <w:b/>
          <w:color w:val="002060"/>
          <w:sz w:val="24"/>
          <w:szCs w:val="24"/>
        </w:rPr>
      </w:pPr>
    </w:p>
    <w:p w14:paraId="0178DF0A" w14:textId="62307903" w:rsidR="001764A7" w:rsidRPr="00626EDB" w:rsidRDefault="001764A7" w:rsidP="00926AFA">
      <w:pPr>
        <w:tabs>
          <w:tab w:val="left" w:pos="7152"/>
        </w:tabs>
        <w:spacing w:after="0" w:line="240" w:lineRule="auto"/>
        <w:rPr>
          <w:b/>
          <w:sz w:val="24"/>
          <w:szCs w:val="24"/>
        </w:rPr>
      </w:pPr>
    </w:p>
    <w:p w14:paraId="61AA9198" w14:textId="77777777" w:rsidR="00A62AC4" w:rsidRPr="00626EDB" w:rsidRDefault="00A62AC4" w:rsidP="00B16354">
      <w:pPr>
        <w:spacing w:after="0" w:line="240" w:lineRule="auto"/>
        <w:rPr>
          <w:sz w:val="24"/>
          <w:szCs w:val="24"/>
        </w:rPr>
      </w:pPr>
    </w:p>
    <w:p w14:paraId="67A065F5" w14:textId="6DBDAF92" w:rsidR="00C977DE" w:rsidRPr="00626EDB" w:rsidRDefault="00A62AC4" w:rsidP="00B16354">
      <w:pPr>
        <w:spacing w:after="0" w:line="240" w:lineRule="auto"/>
        <w:jc w:val="center"/>
        <w:rPr>
          <w:b/>
          <w:sz w:val="28"/>
          <w:szCs w:val="28"/>
        </w:rPr>
      </w:pPr>
      <w:r w:rsidRPr="00626EDB">
        <w:rPr>
          <w:b/>
          <w:sz w:val="28"/>
          <w:szCs w:val="28"/>
        </w:rPr>
        <w:t>DECLARAȚIE UNICĂ</w:t>
      </w:r>
    </w:p>
    <w:p w14:paraId="21056482" w14:textId="77777777" w:rsidR="00626EDB" w:rsidRPr="00626EDB" w:rsidRDefault="00626EDB" w:rsidP="00B16354">
      <w:pPr>
        <w:spacing w:after="0" w:line="240" w:lineRule="auto"/>
        <w:jc w:val="center"/>
        <w:rPr>
          <w:b/>
        </w:rPr>
      </w:pPr>
    </w:p>
    <w:p w14:paraId="0F745DDF" w14:textId="4C902BEB" w:rsidR="00BB16F0" w:rsidRPr="00626EDB" w:rsidRDefault="00BB16F0" w:rsidP="00B16354">
      <w:pPr>
        <w:spacing w:after="0" w:line="240" w:lineRule="auto"/>
        <w:jc w:val="both"/>
      </w:pPr>
      <w:r w:rsidRPr="00626EDB">
        <w:t>Subsemnatul/subsemnata ____</w:t>
      </w:r>
      <w:r w:rsidRPr="00626EDB">
        <w:rPr>
          <w:i/>
        </w:rPr>
        <w:t>nume, prenume</w:t>
      </w:r>
      <w:r w:rsidRPr="00626EDB">
        <w:t>_____, posesor al  BI/CI, seria ____ nr. _________, CNP_________, în calitate de reprezentant legal / împuternicit al reprezentantului legal denumire entitate __________ în calitate de ______</w:t>
      </w:r>
      <w:r w:rsidRPr="00626EDB">
        <w:rPr>
          <w:i/>
        </w:rPr>
        <w:t xml:space="preserve">solicitant/partener/solicitant lider al parteneriatului format din </w:t>
      </w:r>
      <w:r w:rsidRPr="00626EDB">
        <w:t>____________, cunoscând prevederile Codului penal privind falsul în declarații și falsul intelectual, declar următoarele:</w:t>
      </w:r>
    </w:p>
    <w:p w14:paraId="7E41DCC5" w14:textId="77777777" w:rsidR="00563AE3" w:rsidRPr="00626EDB" w:rsidRDefault="00563AE3" w:rsidP="00B16354">
      <w:pPr>
        <w:pStyle w:val="bullet"/>
        <w:numPr>
          <w:ilvl w:val="0"/>
          <w:numId w:val="0"/>
        </w:numPr>
        <w:spacing w:before="0" w:after="0"/>
        <w:rPr>
          <w:rFonts w:asciiTheme="minorHAnsi" w:hAnsiTheme="minorHAnsi"/>
          <w:sz w:val="22"/>
          <w:szCs w:val="22"/>
        </w:rPr>
      </w:pPr>
      <w:r w:rsidRPr="00626EDB">
        <w:rPr>
          <w:rFonts w:asciiTheme="minorHAnsi" w:hAnsiTheme="minorHAnsi"/>
          <w:i/>
          <w:iCs/>
          <w:sz w:val="22"/>
          <w:szCs w:val="22"/>
          <w:lang w:eastAsia="sk-SK"/>
        </w:rPr>
        <w:t xml:space="preserve"> ____________denumirea </w:t>
      </w:r>
      <w:proofErr w:type="spellStart"/>
      <w:r w:rsidRPr="00626EDB">
        <w:rPr>
          <w:rFonts w:asciiTheme="minorHAnsi" w:hAnsiTheme="minorHAnsi"/>
          <w:i/>
          <w:iCs/>
          <w:sz w:val="22"/>
          <w:szCs w:val="22"/>
          <w:lang w:eastAsia="sk-SK"/>
        </w:rPr>
        <w:t>organizaţiei</w:t>
      </w:r>
      <w:proofErr w:type="spellEnd"/>
      <w:r w:rsidRPr="00626EDB">
        <w:rPr>
          <w:rFonts w:asciiTheme="minorHAnsi" w:hAnsiTheme="minorHAnsi"/>
          <w:i/>
          <w:iCs/>
          <w:sz w:val="22"/>
          <w:szCs w:val="22"/>
          <w:lang w:eastAsia="sk-SK"/>
        </w:rPr>
        <w:t xml:space="preserve"> solicitante__________</w:t>
      </w:r>
      <w:r w:rsidRPr="00626EDB">
        <w:rPr>
          <w:rFonts w:asciiTheme="minorHAnsi" w:hAnsiTheme="minorHAnsi"/>
          <w:sz w:val="22"/>
          <w:szCs w:val="22"/>
        </w:rPr>
        <w:t xml:space="preserve"> depune Cererea de finanțare cu titlul __________,  în cadrul Apelului de proiecte ____________, lansat în cadrul programului _____________, prioritatea ______________, în calitate de: </w:t>
      </w:r>
    </w:p>
    <w:p w14:paraId="3FBF6A93" w14:textId="77777777" w:rsidR="00563AE3" w:rsidRPr="00626EDB" w:rsidRDefault="00563AE3" w:rsidP="00B16354">
      <w:pPr>
        <w:pStyle w:val="bullet"/>
        <w:numPr>
          <w:ilvl w:val="0"/>
          <w:numId w:val="0"/>
        </w:numPr>
        <w:spacing w:before="0" w:after="0"/>
        <w:ind w:left="1440"/>
        <w:rPr>
          <w:rFonts w:asciiTheme="minorHAnsi" w:hAnsiTheme="minorHAnsi"/>
          <w:sz w:val="22"/>
          <w:szCs w:val="22"/>
        </w:rPr>
      </w:pPr>
      <w:r w:rsidRPr="00626EDB">
        <w:rPr>
          <w:rFonts w:asciiTheme="minorHAnsi" w:hAnsiTheme="minorHAnsi"/>
          <w:i/>
          <w:iCs/>
          <w:sz w:val="22"/>
          <w:szCs w:val="22"/>
          <w:lang w:eastAsia="sk-SK"/>
        </w:rPr>
        <w:t>(</w:t>
      </w:r>
      <w:proofErr w:type="spellStart"/>
      <w:r w:rsidRPr="00626EDB">
        <w:rPr>
          <w:rFonts w:asciiTheme="minorHAnsi" w:hAnsiTheme="minorHAnsi"/>
          <w:i/>
          <w:iCs/>
          <w:sz w:val="22"/>
          <w:szCs w:val="22"/>
          <w:lang w:eastAsia="sk-SK"/>
        </w:rPr>
        <w:t>alegeţi</w:t>
      </w:r>
      <w:proofErr w:type="spellEnd"/>
      <w:r w:rsidRPr="00626EDB">
        <w:rPr>
          <w:rFonts w:asciiTheme="minorHAnsi" w:hAnsiTheme="minorHAnsi"/>
          <w:i/>
          <w:iCs/>
          <w:sz w:val="22"/>
          <w:szCs w:val="22"/>
          <w:lang w:eastAsia="sk-SK"/>
        </w:rPr>
        <w:t xml:space="preserve"> varianta potrivită)</w:t>
      </w:r>
    </w:p>
    <w:p w14:paraId="2D6870BB" w14:textId="77777777" w:rsidR="00563AE3" w:rsidRPr="00626EDB" w:rsidRDefault="00563AE3" w:rsidP="00B16354">
      <w:pPr>
        <w:pStyle w:val="bullet"/>
        <w:numPr>
          <w:ilvl w:val="1"/>
          <w:numId w:val="2"/>
        </w:numPr>
        <w:spacing w:before="0" w:after="0"/>
        <w:rPr>
          <w:rFonts w:asciiTheme="minorHAnsi" w:hAnsiTheme="minorHAnsi"/>
          <w:sz w:val="22"/>
          <w:szCs w:val="22"/>
        </w:rPr>
      </w:pPr>
      <w:r w:rsidRPr="00626EDB">
        <w:rPr>
          <w:rFonts w:asciiTheme="minorHAnsi" w:hAnsiTheme="minorHAnsi"/>
          <w:b/>
          <w:bCs/>
          <w:sz w:val="22"/>
          <w:szCs w:val="22"/>
          <w:lang w:eastAsia="sk-SK"/>
        </w:rPr>
        <w:t>Solicitant</w:t>
      </w:r>
      <w:r w:rsidRPr="00626EDB">
        <w:rPr>
          <w:rFonts w:asciiTheme="minorHAnsi" w:hAnsiTheme="minorHAnsi"/>
          <w:i/>
          <w:iCs/>
          <w:sz w:val="22"/>
          <w:szCs w:val="22"/>
          <w:lang w:eastAsia="sk-SK"/>
        </w:rPr>
        <w:t xml:space="preserve"> </w:t>
      </w:r>
    </w:p>
    <w:p w14:paraId="1AB97BEB" w14:textId="77777777" w:rsidR="00563AE3" w:rsidRPr="00626EDB" w:rsidRDefault="00563AE3" w:rsidP="00B16354">
      <w:pPr>
        <w:pStyle w:val="bullet"/>
        <w:numPr>
          <w:ilvl w:val="1"/>
          <w:numId w:val="2"/>
        </w:numPr>
        <w:spacing w:before="0" w:after="0"/>
        <w:rPr>
          <w:rFonts w:asciiTheme="minorHAnsi" w:hAnsiTheme="minorHAnsi"/>
          <w:sz w:val="22"/>
          <w:szCs w:val="22"/>
        </w:rPr>
      </w:pPr>
      <w:r w:rsidRPr="00626EDB">
        <w:rPr>
          <w:rFonts w:asciiTheme="minorHAnsi" w:hAnsiTheme="minorHAnsi"/>
          <w:b/>
          <w:bCs/>
          <w:sz w:val="22"/>
          <w:szCs w:val="22"/>
        </w:rPr>
        <w:t>Solicitant – Lider de proiect</w:t>
      </w:r>
      <w:r w:rsidRPr="00626EDB">
        <w:rPr>
          <w:rFonts w:asciiTheme="minorHAnsi" w:hAnsiTheme="minorHAnsi"/>
          <w:sz w:val="22"/>
          <w:szCs w:val="22"/>
        </w:rPr>
        <w:t xml:space="preserve"> în cadrul Parteneriatului format din: </w:t>
      </w:r>
    </w:p>
    <w:p w14:paraId="58D3B2DF" w14:textId="77777777" w:rsidR="00563AE3" w:rsidRPr="00626EDB" w:rsidRDefault="00563AE3" w:rsidP="00B16354">
      <w:pPr>
        <w:pStyle w:val="instruct"/>
        <w:spacing w:before="0" w:after="0"/>
        <w:ind w:left="2160"/>
        <w:jc w:val="both"/>
        <w:rPr>
          <w:rFonts w:asciiTheme="minorHAnsi" w:hAnsiTheme="minorHAnsi"/>
          <w:sz w:val="22"/>
          <w:szCs w:val="22"/>
        </w:rPr>
      </w:pPr>
      <w:r w:rsidRPr="00626EDB">
        <w:rPr>
          <w:rFonts w:asciiTheme="minorHAnsi" w:hAnsiTheme="minorHAnsi"/>
          <w:sz w:val="22"/>
          <w:szCs w:val="22"/>
        </w:rPr>
        <w:t xml:space="preserve">Se completează cu lista integrală </w:t>
      </w:r>
      <w:proofErr w:type="spellStart"/>
      <w:r w:rsidRPr="00626EDB">
        <w:rPr>
          <w:rFonts w:asciiTheme="minorHAnsi" w:hAnsiTheme="minorHAnsi"/>
          <w:sz w:val="22"/>
          <w:szCs w:val="22"/>
        </w:rPr>
        <w:t>conţinând</w:t>
      </w:r>
      <w:proofErr w:type="spellEnd"/>
      <w:r w:rsidRPr="00626EDB">
        <w:rPr>
          <w:rFonts w:asciiTheme="minorHAnsi" w:hAnsiTheme="minorHAnsi"/>
          <w:sz w:val="22"/>
          <w:szCs w:val="22"/>
        </w:rPr>
        <w:t xml:space="preserve"> denumirile complete ale partenerilor </w:t>
      </w:r>
    </w:p>
    <w:p w14:paraId="4C82004F" w14:textId="115B02F0" w:rsidR="00563AE3" w:rsidRPr="00626EDB" w:rsidRDefault="00563AE3" w:rsidP="00B16354">
      <w:pPr>
        <w:pStyle w:val="instruct"/>
        <w:spacing w:before="0" w:after="0"/>
        <w:ind w:left="2160"/>
        <w:jc w:val="both"/>
        <w:rPr>
          <w:rFonts w:asciiTheme="minorHAnsi" w:hAnsiTheme="minorHAnsi"/>
          <w:sz w:val="22"/>
          <w:szCs w:val="22"/>
        </w:rPr>
      </w:pPr>
      <w:proofErr w:type="spellStart"/>
      <w:r w:rsidRPr="00626EDB">
        <w:rPr>
          <w:rFonts w:asciiTheme="minorHAnsi" w:hAnsiTheme="minorHAnsi"/>
          <w:sz w:val="22"/>
          <w:szCs w:val="22"/>
        </w:rPr>
        <w:t>ceilalţi</w:t>
      </w:r>
      <w:proofErr w:type="spellEnd"/>
      <w:r w:rsidRPr="00626EDB">
        <w:rPr>
          <w:rFonts w:asciiTheme="minorHAnsi" w:hAnsiTheme="minorHAnsi"/>
          <w:sz w:val="22"/>
          <w:szCs w:val="22"/>
        </w:rPr>
        <w:t xml:space="preserve"> membri ai parteneriatului completează câte o </w:t>
      </w:r>
      <w:proofErr w:type="spellStart"/>
      <w:r w:rsidRPr="00626EDB">
        <w:rPr>
          <w:rFonts w:asciiTheme="minorHAnsi" w:hAnsiTheme="minorHAnsi"/>
          <w:sz w:val="22"/>
          <w:szCs w:val="22"/>
        </w:rPr>
        <w:t>Declaraţie</w:t>
      </w:r>
      <w:proofErr w:type="spellEnd"/>
      <w:r w:rsidRPr="00626EDB">
        <w:rPr>
          <w:rFonts w:asciiTheme="minorHAnsi" w:hAnsiTheme="minorHAnsi"/>
          <w:sz w:val="22"/>
          <w:szCs w:val="22"/>
        </w:rPr>
        <w:t xml:space="preserve"> de </w:t>
      </w:r>
      <w:r w:rsidR="00720E04" w:rsidRPr="00626EDB">
        <w:rPr>
          <w:rFonts w:asciiTheme="minorHAnsi" w:hAnsiTheme="minorHAnsi"/>
          <w:sz w:val="22"/>
          <w:szCs w:val="22"/>
        </w:rPr>
        <w:t>unică</w:t>
      </w:r>
      <w:r w:rsidRPr="00626EDB">
        <w:rPr>
          <w:rFonts w:asciiTheme="minorHAnsi" w:hAnsiTheme="minorHAnsi"/>
          <w:sz w:val="22"/>
          <w:szCs w:val="22"/>
        </w:rPr>
        <w:t>.</w:t>
      </w:r>
    </w:p>
    <w:p w14:paraId="29EC6890" w14:textId="77777777" w:rsidR="008212FB" w:rsidRPr="00626EDB" w:rsidRDefault="008212FB" w:rsidP="008212FB">
      <w:pPr>
        <w:pStyle w:val="instruct"/>
        <w:spacing w:before="0" w:after="0"/>
        <w:jc w:val="both"/>
        <w:rPr>
          <w:rFonts w:asciiTheme="minorHAnsi" w:hAnsiTheme="minorHAnsi"/>
          <w:sz w:val="22"/>
          <w:szCs w:val="22"/>
        </w:rPr>
      </w:pPr>
    </w:p>
    <w:p w14:paraId="6D74351A" w14:textId="6B8C5D05" w:rsidR="00563AE3" w:rsidRPr="00626EDB" w:rsidRDefault="00535047" w:rsidP="00B103B2">
      <w:pPr>
        <w:pStyle w:val="bullet"/>
        <w:numPr>
          <w:ilvl w:val="0"/>
          <w:numId w:val="25"/>
        </w:numPr>
        <w:spacing w:before="0" w:after="0"/>
        <w:rPr>
          <w:rFonts w:asciiTheme="minorHAnsi" w:hAnsiTheme="minorHAnsi"/>
          <w:b/>
          <w:iCs/>
          <w:color w:val="002060"/>
          <w:sz w:val="22"/>
          <w:szCs w:val="22"/>
          <w:lang w:eastAsia="sk-SK"/>
        </w:rPr>
      </w:pPr>
      <w:r w:rsidRPr="00626EDB">
        <w:rPr>
          <w:rFonts w:asciiTheme="minorHAnsi" w:hAnsiTheme="minorHAnsi"/>
          <w:b/>
          <w:iCs/>
          <w:color w:val="002060"/>
          <w:sz w:val="22"/>
          <w:szCs w:val="22"/>
          <w:lang w:eastAsia="sk-SK"/>
        </w:rPr>
        <w:t xml:space="preserve">Respectă </w:t>
      </w:r>
      <w:r w:rsidR="00720E04" w:rsidRPr="00626EDB">
        <w:rPr>
          <w:rFonts w:asciiTheme="minorHAnsi" w:hAnsiTheme="minorHAnsi"/>
          <w:b/>
          <w:iCs/>
          <w:color w:val="002060"/>
          <w:sz w:val="22"/>
          <w:szCs w:val="22"/>
          <w:lang w:eastAsia="sk-SK"/>
        </w:rPr>
        <w:t xml:space="preserve">cel târziu până în etapa de contractare </w:t>
      </w:r>
      <w:r w:rsidR="00563AE3" w:rsidRPr="00626EDB">
        <w:rPr>
          <w:rFonts w:asciiTheme="minorHAnsi" w:hAnsiTheme="minorHAnsi"/>
          <w:b/>
          <w:iCs/>
          <w:color w:val="002060"/>
          <w:sz w:val="22"/>
          <w:szCs w:val="22"/>
          <w:lang w:eastAsia="sk-SK"/>
        </w:rPr>
        <w:t xml:space="preserve">cerințele </w:t>
      </w:r>
      <w:r w:rsidR="005C5A95" w:rsidRPr="00626EDB">
        <w:rPr>
          <w:rFonts w:asciiTheme="minorHAnsi" w:hAnsiTheme="minorHAnsi"/>
          <w:b/>
          <w:iCs/>
          <w:color w:val="002060"/>
          <w:sz w:val="22"/>
          <w:szCs w:val="22"/>
          <w:lang w:eastAsia="sk-SK"/>
        </w:rPr>
        <w:t xml:space="preserve">specifice </w:t>
      </w:r>
      <w:r w:rsidR="00563AE3" w:rsidRPr="00626EDB">
        <w:rPr>
          <w:rFonts w:asciiTheme="minorHAnsi" w:hAnsiTheme="minorHAnsi"/>
          <w:b/>
          <w:iCs/>
          <w:color w:val="002060"/>
          <w:sz w:val="22"/>
          <w:szCs w:val="22"/>
          <w:lang w:eastAsia="sk-SK"/>
        </w:rPr>
        <w:t>de eligibilitate aplicabile</w:t>
      </w:r>
      <w:r w:rsidR="00394741" w:rsidRPr="00626EDB">
        <w:rPr>
          <w:rFonts w:asciiTheme="minorHAnsi" w:hAnsiTheme="minorHAnsi"/>
          <w:b/>
          <w:iCs/>
          <w:color w:val="002060"/>
          <w:sz w:val="22"/>
          <w:szCs w:val="22"/>
          <w:lang w:eastAsia="sk-SK"/>
        </w:rPr>
        <w:t xml:space="preserve"> solicitantului</w:t>
      </w:r>
      <w:r w:rsidR="001078C4" w:rsidRPr="00626EDB">
        <w:rPr>
          <w:rFonts w:asciiTheme="minorHAnsi" w:hAnsiTheme="minorHAnsi"/>
          <w:b/>
          <w:iCs/>
          <w:color w:val="002060"/>
          <w:sz w:val="22"/>
          <w:szCs w:val="22"/>
          <w:lang w:eastAsia="sk-SK"/>
        </w:rPr>
        <w:t xml:space="preserve"> și reprezentantului legal</w:t>
      </w:r>
      <w:r w:rsidR="00394741" w:rsidRPr="00626EDB">
        <w:rPr>
          <w:rFonts w:asciiTheme="minorHAnsi" w:hAnsiTheme="minorHAnsi"/>
          <w:b/>
          <w:iCs/>
          <w:color w:val="002060"/>
          <w:sz w:val="22"/>
          <w:szCs w:val="22"/>
          <w:lang w:eastAsia="sk-SK"/>
        </w:rPr>
        <w:t xml:space="preserve"> prevăzute în Ghidul Solicitantului</w:t>
      </w:r>
      <w:r w:rsidR="00563AE3" w:rsidRPr="00626EDB">
        <w:rPr>
          <w:rFonts w:asciiTheme="minorHAnsi" w:hAnsiTheme="minorHAnsi"/>
          <w:b/>
          <w:iCs/>
          <w:color w:val="002060"/>
          <w:sz w:val="22"/>
          <w:szCs w:val="22"/>
          <w:lang w:eastAsia="sk-SK"/>
        </w:rPr>
        <w:t>, după cum urmează:</w:t>
      </w:r>
    </w:p>
    <w:p w14:paraId="4074C0D2" w14:textId="77777777" w:rsidR="005C2959" w:rsidRPr="00626EDB" w:rsidRDefault="005C2959" w:rsidP="005C2959">
      <w:pPr>
        <w:pStyle w:val="bullet"/>
        <w:numPr>
          <w:ilvl w:val="0"/>
          <w:numId w:val="0"/>
        </w:numPr>
        <w:spacing w:before="0" w:after="0"/>
        <w:ind w:left="720"/>
        <w:rPr>
          <w:rFonts w:asciiTheme="minorHAnsi" w:hAnsiTheme="minorHAnsi"/>
          <w:b/>
          <w:iCs/>
          <w:sz w:val="22"/>
          <w:szCs w:val="22"/>
          <w:lang w:eastAsia="sk-SK"/>
        </w:rPr>
      </w:pPr>
    </w:p>
    <w:p w14:paraId="2EA449F1" w14:textId="5A7E7DC0" w:rsidR="00CA0D62" w:rsidRPr="00626EDB" w:rsidRDefault="00CA0D62" w:rsidP="00CA0D62">
      <w:pPr>
        <w:pStyle w:val="bullet"/>
        <w:numPr>
          <w:ilvl w:val="0"/>
          <w:numId w:val="0"/>
        </w:numPr>
        <w:spacing w:before="0" w:after="0"/>
        <w:ind w:left="720" w:hanging="90"/>
        <w:rPr>
          <w:rFonts w:asciiTheme="minorHAnsi" w:hAnsiTheme="minorHAnsi"/>
          <w:b/>
          <w:iCs/>
          <w:color w:val="002060"/>
          <w:sz w:val="22"/>
          <w:szCs w:val="22"/>
          <w:lang w:eastAsia="sk-SK"/>
        </w:rPr>
      </w:pPr>
      <w:r w:rsidRPr="00626EDB">
        <w:rPr>
          <w:rFonts w:asciiTheme="minorHAnsi" w:hAnsiTheme="minorHAnsi"/>
          <w:b/>
          <w:iCs/>
          <w:color w:val="002060"/>
          <w:sz w:val="22"/>
          <w:szCs w:val="22"/>
          <w:lang w:eastAsia="sk-SK"/>
        </w:rPr>
        <w:t>A1. Introduceți denumire solicitant se încadrează, în categoria solicitanților eligibili inclusiv respectarea co</w:t>
      </w:r>
      <w:r w:rsidR="003A582B" w:rsidRPr="00626EDB">
        <w:rPr>
          <w:rFonts w:asciiTheme="minorHAnsi" w:hAnsiTheme="minorHAnsi"/>
          <w:b/>
          <w:iCs/>
          <w:color w:val="002060"/>
          <w:sz w:val="22"/>
          <w:szCs w:val="22"/>
          <w:lang w:eastAsia="sk-SK"/>
        </w:rPr>
        <w:t>n</w:t>
      </w:r>
      <w:r w:rsidRPr="00626EDB">
        <w:rPr>
          <w:rFonts w:asciiTheme="minorHAnsi" w:hAnsiTheme="minorHAnsi"/>
          <w:b/>
          <w:iCs/>
          <w:color w:val="002060"/>
          <w:sz w:val="22"/>
          <w:szCs w:val="22"/>
          <w:lang w:eastAsia="sk-SK"/>
        </w:rPr>
        <w:t>dițiilor care vizează eligibilitatea parteneriatelor, conform prevederilor din ghidul solicitantului cu privire la forma de constituire a solicitantului</w:t>
      </w:r>
    </w:p>
    <w:p w14:paraId="6FB57F3C" w14:textId="77777777" w:rsidR="00CA0D62" w:rsidRPr="00626EDB" w:rsidRDefault="00CA0D62" w:rsidP="00CA0D62">
      <w:pPr>
        <w:pStyle w:val="bullet"/>
        <w:numPr>
          <w:ilvl w:val="0"/>
          <w:numId w:val="0"/>
        </w:numPr>
        <w:spacing w:before="0" w:after="0"/>
        <w:ind w:left="720" w:hanging="90"/>
        <w:rPr>
          <w:rFonts w:asciiTheme="minorHAnsi" w:hAnsiTheme="minorHAnsi"/>
          <w:iCs/>
          <w:sz w:val="22"/>
          <w:szCs w:val="22"/>
          <w:lang w:eastAsia="sk-SK"/>
        </w:rPr>
      </w:pPr>
    </w:p>
    <w:p w14:paraId="20DF1516" w14:textId="77777777" w:rsidR="00CA0D62" w:rsidRPr="00626EDB" w:rsidRDefault="00CA0D62" w:rsidP="00CA0D62">
      <w:pPr>
        <w:pStyle w:val="bullet"/>
        <w:numPr>
          <w:ilvl w:val="0"/>
          <w:numId w:val="0"/>
        </w:numPr>
        <w:spacing w:before="0" w:after="0"/>
        <w:ind w:left="720" w:hanging="90"/>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UAT Municipiu Reședință de Județ (UAT MRJ)</w:t>
      </w:r>
    </w:p>
    <w:p w14:paraId="2938C33D" w14:textId="77777777" w:rsidR="00CA0D62" w:rsidRPr="00626EDB" w:rsidRDefault="00CA0D62" w:rsidP="00CA0D62">
      <w:pPr>
        <w:pStyle w:val="bullet"/>
        <w:numPr>
          <w:ilvl w:val="0"/>
          <w:numId w:val="0"/>
        </w:numPr>
        <w:spacing w:before="0" w:after="0"/>
        <w:ind w:left="720" w:hanging="90"/>
        <w:rPr>
          <w:rFonts w:asciiTheme="minorHAnsi" w:hAnsiTheme="minorHAnsi"/>
          <w:sz w:val="22"/>
          <w:szCs w:val="22"/>
        </w:rPr>
      </w:pPr>
    </w:p>
    <w:p w14:paraId="01A6B143" w14:textId="77777777" w:rsidR="00CA0D62" w:rsidRPr="00626EDB" w:rsidRDefault="00CA0D62" w:rsidP="00CA0D62">
      <w:pPr>
        <w:pStyle w:val="bullet"/>
        <w:numPr>
          <w:ilvl w:val="0"/>
          <w:numId w:val="0"/>
        </w:numPr>
        <w:spacing w:before="0" w:after="0"/>
        <w:ind w:left="720" w:hanging="90"/>
        <w:rPr>
          <w:rFonts w:asciiTheme="minorHAnsi" w:hAnsiTheme="minorHAnsi"/>
          <w:iCs/>
          <w:sz w:val="22"/>
          <w:szCs w:val="22"/>
          <w:lang w:eastAsia="sk-SK"/>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Parteneriat între UAT MRJ și UAT Comună din ZUF aferent MRJ</w:t>
      </w:r>
    </w:p>
    <w:p w14:paraId="72EB105C" w14:textId="77777777" w:rsidR="00CA0D62" w:rsidRPr="00626EDB" w:rsidRDefault="00CA0D62" w:rsidP="00CA0D62">
      <w:pPr>
        <w:pStyle w:val="bullet"/>
        <w:numPr>
          <w:ilvl w:val="0"/>
          <w:numId w:val="0"/>
        </w:numPr>
        <w:spacing w:before="0" w:after="0"/>
        <w:ind w:left="720" w:hanging="90"/>
        <w:rPr>
          <w:rFonts w:asciiTheme="minorHAnsi" w:hAnsiTheme="minorHAnsi"/>
          <w:iCs/>
          <w:sz w:val="22"/>
          <w:szCs w:val="22"/>
          <w:lang w:eastAsia="sk-SK"/>
        </w:rPr>
      </w:pPr>
    </w:p>
    <w:p w14:paraId="3EDF7C07" w14:textId="52CC3DEB" w:rsidR="00CA0D62" w:rsidRPr="00626EDB" w:rsidRDefault="00CA0D62" w:rsidP="00CA0D62">
      <w:pPr>
        <w:pStyle w:val="bullet"/>
        <w:numPr>
          <w:ilvl w:val="0"/>
          <w:numId w:val="0"/>
        </w:numPr>
        <w:spacing w:before="0" w:after="0"/>
        <w:ind w:left="720" w:hanging="90"/>
        <w:rPr>
          <w:ins w:id="0" w:author="Marius Salagean" w:date="2023-02-22T12:07:00Z"/>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00704D2C" w14:textId="77777777" w:rsidR="00CA0D62" w:rsidRPr="00626EDB" w:rsidRDefault="00CA0D62" w:rsidP="00CA0D62">
      <w:pPr>
        <w:pStyle w:val="bullet"/>
        <w:numPr>
          <w:ilvl w:val="0"/>
          <w:numId w:val="0"/>
        </w:numPr>
        <w:spacing w:before="0" w:after="0"/>
        <w:ind w:left="720" w:hanging="90"/>
        <w:rPr>
          <w:rFonts w:asciiTheme="minorHAnsi" w:hAnsiTheme="minorHAnsi"/>
          <w:sz w:val="22"/>
          <w:szCs w:val="22"/>
        </w:rPr>
      </w:pPr>
    </w:p>
    <w:p w14:paraId="75A85BCB" w14:textId="0CEB0E86" w:rsidR="00CA0D62" w:rsidRPr="00626EDB" w:rsidRDefault="00563AE3" w:rsidP="00CA0D62">
      <w:pPr>
        <w:pStyle w:val="bullet"/>
        <w:numPr>
          <w:ilvl w:val="0"/>
          <w:numId w:val="0"/>
        </w:numPr>
        <w:spacing w:before="0" w:after="0"/>
        <w:ind w:left="1352"/>
        <w:rPr>
          <w:ins w:id="1" w:author="Marius Salagean" w:date="2023-02-22T12:07:00Z"/>
          <w:rFonts w:asciiTheme="minorHAnsi" w:hAnsiTheme="minorHAnsi"/>
          <w:sz w:val="22"/>
          <w:szCs w:val="22"/>
        </w:rPr>
      </w:pPr>
      <w:r w:rsidRPr="00626EDB">
        <w:rPr>
          <w:rFonts w:asciiTheme="minorHAnsi" w:hAnsiTheme="minorHAnsi"/>
          <w:sz w:val="22"/>
          <w:szCs w:val="22"/>
        </w:rPr>
        <w:tab/>
        <w:t>Document suport încărcat în aplicația informatică</w:t>
      </w:r>
      <w:r w:rsidR="00CA0D62" w:rsidRPr="00626EDB">
        <w:rPr>
          <w:rFonts w:asciiTheme="minorHAnsi" w:hAnsiTheme="minorHAnsi"/>
          <w:sz w:val="22"/>
          <w:szCs w:val="22"/>
        </w:rPr>
        <w:t>:</w:t>
      </w:r>
      <w:r w:rsidRPr="00626EDB">
        <w:rPr>
          <w:rFonts w:asciiTheme="minorHAnsi" w:hAnsiTheme="minorHAnsi"/>
          <w:sz w:val="22"/>
          <w:szCs w:val="22"/>
        </w:rPr>
        <w:t xml:space="preserve"> </w:t>
      </w:r>
    </w:p>
    <w:p w14:paraId="07CE9241" w14:textId="788DDEC6" w:rsidR="00923CB7" w:rsidRPr="00626EDB" w:rsidRDefault="00563AE3" w:rsidP="00CA0D62">
      <w:pPr>
        <w:pStyle w:val="bullet"/>
        <w:numPr>
          <w:ilvl w:val="0"/>
          <w:numId w:val="0"/>
        </w:numPr>
        <w:spacing w:before="0" w:after="0"/>
        <w:ind w:left="1352"/>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Va fi încărcat în etapa de contractare </w:t>
      </w:r>
      <w:r w:rsidR="00923CB7" w:rsidRPr="00626EDB">
        <w:rPr>
          <w:rFonts w:asciiTheme="minorHAnsi" w:hAnsiTheme="minorHAnsi"/>
          <w:sz w:val="22"/>
          <w:szCs w:val="22"/>
        </w:rPr>
        <w:fldChar w:fldCharType="begin">
          <w:ffData>
            <w:name w:val="Check2"/>
            <w:enabled/>
            <w:calcOnExit w:val="0"/>
            <w:checkBox>
              <w:sizeAuto/>
              <w:default w:val="0"/>
            </w:checkBox>
          </w:ffData>
        </w:fldChar>
      </w:r>
      <w:r w:rsidR="00923CB7"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00923CB7" w:rsidRPr="00626EDB">
        <w:rPr>
          <w:rFonts w:asciiTheme="minorHAnsi" w:hAnsiTheme="minorHAnsi"/>
          <w:sz w:val="22"/>
          <w:szCs w:val="22"/>
        </w:rPr>
        <w:fldChar w:fldCharType="end"/>
      </w:r>
      <w:r w:rsidR="00923CB7" w:rsidRPr="00626EDB">
        <w:rPr>
          <w:rFonts w:asciiTheme="minorHAnsi" w:hAnsiTheme="minorHAnsi"/>
          <w:sz w:val="22"/>
          <w:szCs w:val="22"/>
        </w:rPr>
        <w:t xml:space="preserve"> Indicare tip document suport care poate fi prezentat pentru a dovedi îndeplinirea cerinței</w:t>
      </w:r>
    </w:p>
    <w:p w14:paraId="7F83D314" w14:textId="77777777" w:rsidR="00F75905" w:rsidRPr="00626EDB" w:rsidRDefault="00F75905" w:rsidP="00F75905">
      <w:pPr>
        <w:pStyle w:val="bullet"/>
        <w:numPr>
          <w:ilvl w:val="0"/>
          <w:numId w:val="0"/>
        </w:numPr>
        <w:spacing w:before="0" w:after="0"/>
        <w:ind w:left="1416"/>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este cazul</w:t>
      </w:r>
    </w:p>
    <w:p w14:paraId="49A1126B" w14:textId="1ACD6D88" w:rsidR="00563AE3" w:rsidRPr="00626EDB" w:rsidRDefault="00563AE3" w:rsidP="00B16354">
      <w:pPr>
        <w:pStyle w:val="bullet"/>
        <w:numPr>
          <w:ilvl w:val="0"/>
          <w:numId w:val="0"/>
        </w:numPr>
        <w:spacing w:before="0" w:after="0"/>
        <w:ind w:left="1352" w:firstLine="64"/>
        <w:rPr>
          <w:rFonts w:asciiTheme="minorHAnsi" w:hAnsiTheme="minorHAnsi"/>
          <w:sz w:val="22"/>
          <w:szCs w:val="22"/>
        </w:rPr>
      </w:pPr>
    </w:p>
    <w:p w14:paraId="45A4AF21" w14:textId="77777777" w:rsidR="00923CB7" w:rsidRPr="00626EDB" w:rsidRDefault="00923CB7" w:rsidP="00B16354">
      <w:pPr>
        <w:pStyle w:val="bullet"/>
        <w:numPr>
          <w:ilvl w:val="0"/>
          <w:numId w:val="0"/>
        </w:numPr>
        <w:spacing w:before="0" w:after="0"/>
        <w:ind w:left="1352" w:firstLine="64"/>
        <w:rPr>
          <w:rFonts w:asciiTheme="minorHAnsi" w:hAnsiTheme="minorHAnsi"/>
          <w:sz w:val="22"/>
          <w:szCs w:val="22"/>
        </w:rPr>
      </w:pPr>
    </w:p>
    <w:p w14:paraId="2B33DA78" w14:textId="77777777" w:rsidR="00685C94" w:rsidRPr="00626EDB" w:rsidRDefault="00685C94" w:rsidP="00685C94">
      <w:pPr>
        <w:pStyle w:val="bullet"/>
        <w:numPr>
          <w:ilvl w:val="0"/>
          <w:numId w:val="0"/>
        </w:numPr>
        <w:spacing w:before="0" w:after="0"/>
        <w:ind w:left="630"/>
        <w:rPr>
          <w:rFonts w:asciiTheme="minorHAnsi" w:hAnsiTheme="minorHAnsi"/>
          <w:b/>
          <w:color w:val="002060"/>
          <w:sz w:val="22"/>
          <w:szCs w:val="22"/>
        </w:rPr>
      </w:pPr>
      <w:r w:rsidRPr="00626EDB">
        <w:rPr>
          <w:rFonts w:asciiTheme="minorHAnsi" w:hAnsiTheme="minorHAnsi"/>
          <w:b/>
          <w:color w:val="002060"/>
          <w:sz w:val="22"/>
          <w:szCs w:val="22"/>
        </w:rPr>
        <w:t>A2. Reprezentantul legal care își exercită atribuțiile de drept pe perioada procesului de evaluare, selecție și contractare, declar următoarele:</w:t>
      </w:r>
    </w:p>
    <w:p w14:paraId="7F50EF61" w14:textId="77777777" w:rsidR="00685C94" w:rsidRPr="00626EDB" w:rsidRDefault="00685C94" w:rsidP="00685C94">
      <w:pPr>
        <w:pStyle w:val="bullet"/>
        <w:numPr>
          <w:ilvl w:val="0"/>
          <w:numId w:val="0"/>
        </w:numPr>
        <w:spacing w:before="0" w:after="0"/>
        <w:ind w:left="630"/>
        <w:rPr>
          <w:rFonts w:asciiTheme="minorHAnsi" w:hAnsiTheme="minorHAnsi"/>
          <w:iCs/>
          <w:sz w:val="22"/>
          <w:szCs w:val="22"/>
          <w:lang w:eastAsia="sk-SK"/>
        </w:rPr>
      </w:pPr>
    </w:p>
    <w:p w14:paraId="5EFC4882" w14:textId="77777777" w:rsidR="00685C94" w:rsidRPr="00626EDB" w:rsidRDefault="00685C94" w:rsidP="00685C94">
      <w:pPr>
        <w:pStyle w:val="bullet"/>
        <w:numPr>
          <w:ilvl w:val="0"/>
          <w:numId w:val="0"/>
        </w:numPr>
        <w:ind w:left="720" w:hanging="90"/>
        <w:rPr>
          <w:rFonts w:asciiTheme="minorHAnsi" w:hAnsiTheme="minorHAnsi"/>
          <w:sz w:val="22"/>
          <w:szCs w:val="22"/>
        </w:rPr>
      </w:pPr>
      <w:r w:rsidRPr="00626EDB">
        <w:rPr>
          <w:rStyle w:val="Style9"/>
          <w:rFonts w:asciiTheme="minorHAnsi" w:hAnsiTheme="minorHAnsi"/>
          <w:sz w:val="22"/>
          <w:szCs w:val="22"/>
        </w:rPr>
        <w:t xml:space="preserve">1. </w:t>
      </w:r>
      <w:r w:rsidRPr="00626EDB">
        <w:rPr>
          <w:rStyle w:val="Style9"/>
          <w:rFonts w:asciiTheme="minorHAnsi" w:hAnsiTheme="minorHAnsi"/>
          <w:sz w:val="22"/>
          <w:szCs w:val="22"/>
        </w:rPr>
        <w:tab/>
      </w:r>
      <w:sdt>
        <w:sdtPr>
          <w:rPr>
            <w:rStyle w:val="Style9"/>
            <w:rFonts w:asciiTheme="minorHAnsi" w:hAnsiTheme="minorHAnsi"/>
            <w:sz w:val="22"/>
            <w:szCs w:val="22"/>
          </w:rPr>
          <w:alias w:val="Solicitant"/>
          <w:tag w:val="solicitant"/>
          <w:id w:val="2106759512"/>
          <w:placeholder>
            <w:docPart w:val="EBA5EFDDF41A42F8855B793E997B7F91"/>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Pr="00626EDB">
            <w:rPr>
              <w:rFonts w:asciiTheme="minorHAnsi" w:hAnsiTheme="minorHAnsi" w:cstheme="minorHAnsi"/>
              <w:b/>
              <w:sz w:val="22"/>
              <w:szCs w:val="22"/>
            </w:rPr>
            <w:t>Introduceți denumire solicitant</w:t>
          </w:r>
        </w:sdtContent>
      </w:sdt>
      <w:r w:rsidRPr="00626EDB">
        <w:rPr>
          <w:rFonts w:asciiTheme="minorHAnsi" w:hAnsiTheme="minorHAnsi"/>
          <w:i/>
          <w:iCs/>
          <w:sz w:val="22"/>
          <w:szCs w:val="22"/>
          <w:lang w:eastAsia="sk-SK"/>
        </w:rPr>
        <w:t xml:space="preserve"> (completați cu denumirea organizației solicitante)</w:t>
      </w:r>
      <w:r w:rsidRPr="00626EDB">
        <w:rPr>
          <w:rFonts w:asciiTheme="minorHAnsi" w:hAnsiTheme="minorHAnsi"/>
          <w:sz w:val="22"/>
          <w:szCs w:val="22"/>
        </w:rPr>
        <w:t xml:space="preserve"> nu se află în următoarele situații începând cu data depunerii cererii de finanțare, pe perioada de evaluare, selecție și contractare:</w:t>
      </w:r>
    </w:p>
    <w:p w14:paraId="0F768F34" w14:textId="77777777" w:rsidR="00685C94" w:rsidRPr="00626EDB" w:rsidRDefault="00685C94" w:rsidP="00685C94">
      <w:pPr>
        <w:pStyle w:val="BodyText"/>
        <w:numPr>
          <w:ilvl w:val="0"/>
          <w:numId w:val="30"/>
        </w:numPr>
        <w:tabs>
          <w:tab w:val="num" w:pos="2268"/>
        </w:tabs>
        <w:spacing w:before="0" w:after="120"/>
        <w:jc w:val="both"/>
        <w:rPr>
          <w:rFonts w:asciiTheme="minorHAnsi" w:hAnsiTheme="minorHAnsi"/>
          <w:sz w:val="22"/>
          <w:szCs w:val="22"/>
        </w:rPr>
      </w:pPr>
      <w:r w:rsidRPr="00626EDB">
        <w:rPr>
          <w:rFonts w:asciiTheme="minorHAnsi" w:hAnsiTheme="minorHAnsi"/>
          <w:sz w:val="22"/>
          <w:szCs w:val="22"/>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260678D" w14:textId="77777777" w:rsidR="00685C94" w:rsidRPr="00626EDB" w:rsidRDefault="00685C94" w:rsidP="00685C94">
      <w:pPr>
        <w:pStyle w:val="BodyText"/>
        <w:numPr>
          <w:ilvl w:val="0"/>
          <w:numId w:val="30"/>
        </w:numPr>
        <w:tabs>
          <w:tab w:val="num" w:pos="2268"/>
        </w:tabs>
        <w:spacing w:before="0" w:after="120"/>
        <w:jc w:val="both"/>
        <w:rPr>
          <w:rFonts w:asciiTheme="minorHAnsi" w:hAnsiTheme="minorHAnsi"/>
          <w:sz w:val="22"/>
          <w:szCs w:val="22"/>
        </w:rPr>
      </w:pPr>
      <w:r w:rsidRPr="00626EDB">
        <w:rPr>
          <w:rFonts w:asciiTheme="minorHAnsi" w:hAnsiTheme="minorHAnsi"/>
          <w:sz w:val="22"/>
          <w:szCs w:val="22"/>
        </w:rPr>
        <w:t>Să facă obiectul unei proceduri legale pentru declararea sa într-una din situațiile de la punctul a.</w:t>
      </w:r>
      <w:r w:rsidRPr="00626EDB">
        <w:rPr>
          <w:rFonts w:asciiTheme="minorHAnsi" w:hAnsiTheme="minorHAnsi"/>
          <w:sz w:val="22"/>
          <w:szCs w:val="22"/>
          <w:lang w:val="en-US"/>
        </w:rPr>
        <w:t>;</w:t>
      </w:r>
    </w:p>
    <w:p w14:paraId="577165C3" w14:textId="77777777" w:rsidR="00685C94" w:rsidRPr="00626EDB" w:rsidRDefault="00685C94" w:rsidP="00685C94">
      <w:pPr>
        <w:pStyle w:val="BodyText"/>
        <w:numPr>
          <w:ilvl w:val="0"/>
          <w:numId w:val="30"/>
        </w:numPr>
        <w:tabs>
          <w:tab w:val="num" w:pos="2268"/>
        </w:tabs>
        <w:spacing w:before="0" w:after="120"/>
        <w:jc w:val="both"/>
        <w:rPr>
          <w:rFonts w:asciiTheme="minorHAnsi" w:hAnsiTheme="minorHAnsi"/>
          <w:sz w:val="22"/>
          <w:szCs w:val="22"/>
        </w:rPr>
      </w:pPr>
      <w:r w:rsidRPr="00626EDB">
        <w:rPr>
          <w:rFonts w:asciiTheme="minorHAnsi" w:hAnsiTheme="minorHAnsi"/>
          <w:sz w:val="22"/>
          <w:szCs w:val="22"/>
        </w:rPr>
        <w:t xml:space="preserve">să fie găsit vinovat, printr-o hotărâre judecătorească definitivă, pentru comiterea unei fraude/ infracțiuni referitoare la obținerea și utilizarea fondurilor europene </w:t>
      </w:r>
      <w:proofErr w:type="spellStart"/>
      <w:r w:rsidRPr="00626EDB">
        <w:rPr>
          <w:rFonts w:asciiTheme="minorHAnsi" w:hAnsiTheme="minorHAnsi"/>
          <w:sz w:val="22"/>
          <w:szCs w:val="22"/>
        </w:rPr>
        <w:t>şi</w:t>
      </w:r>
      <w:proofErr w:type="spellEnd"/>
      <w:r w:rsidRPr="00626EDB">
        <w:rPr>
          <w:rFonts w:asciiTheme="minorHAnsi" w:hAnsiTheme="minorHAnsi"/>
          <w:sz w:val="22"/>
          <w:szCs w:val="22"/>
        </w:rPr>
        <w:t>/sau a fondurilor publice naționale aferente acestora, în conformitate cu prevederile Codului Penal aprobat prin Legea nr. 286/2009, cu modificările și completările ulterioare.</w:t>
      </w:r>
    </w:p>
    <w:p w14:paraId="3459C601" w14:textId="77777777" w:rsidR="00685C94" w:rsidRPr="00626EDB" w:rsidRDefault="00685C94" w:rsidP="00685C94">
      <w:pPr>
        <w:pStyle w:val="bullet"/>
        <w:numPr>
          <w:ilvl w:val="0"/>
          <w:numId w:val="0"/>
        </w:numPr>
        <w:ind w:left="720" w:hanging="12"/>
        <w:rPr>
          <w:rFonts w:asciiTheme="minorHAnsi" w:hAnsiTheme="minorHAnsi"/>
          <w:sz w:val="22"/>
          <w:szCs w:val="22"/>
        </w:rPr>
      </w:pPr>
      <w:r w:rsidRPr="00626EDB">
        <w:rPr>
          <w:rFonts w:asciiTheme="minorHAnsi" w:hAnsiTheme="minorHAnsi"/>
          <w:iCs/>
          <w:sz w:val="22"/>
          <w:szCs w:val="22"/>
          <w:lang w:eastAsia="sk-SK"/>
        </w:rPr>
        <w:t xml:space="preserve">2. </w:t>
      </w:r>
      <w:r w:rsidRPr="00626EDB">
        <w:rPr>
          <w:rFonts w:asciiTheme="minorHAnsi" w:hAnsiTheme="minorHAnsi"/>
          <w:sz w:val="22"/>
          <w:szCs w:val="22"/>
        </w:rPr>
        <w:t>Reprezentantul legal care își exercită atribuțiile de drept pe perioada procesului de evaluare, selecție și contractare trebuie să nu se afle într-una din situațiile de mai jos:</w:t>
      </w:r>
    </w:p>
    <w:p w14:paraId="730DD7DF" w14:textId="77777777" w:rsidR="00685C94" w:rsidRPr="00626EDB" w:rsidRDefault="00685C94" w:rsidP="00685C94">
      <w:pPr>
        <w:pStyle w:val="BodyText"/>
        <w:numPr>
          <w:ilvl w:val="0"/>
          <w:numId w:val="31"/>
        </w:numPr>
        <w:spacing w:after="120"/>
        <w:jc w:val="both"/>
        <w:rPr>
          <w:rFonts w:asciiTheme="minorHAnsi" w:hAnsiTheme="minorHAnsi"/>
          <w:sz w:val="22"/>
          <w:szCs w:val="22"/>
        </w:rPr>
      </w:pPr>
      <w:r w:rsidRPr="00626EDB">
        <w:rPr>
          <w:rFonts w:asciiTheme="minorHAnsi" w:hAnsiTheme="minorHAnsi"/>
          <w:sz w:val="22"/>
          <w:szCs w:val="22"/>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51F7919" w14:textId="77777777" w:rsidR="00685C94" w:rsidRPr="00626EDB" w:rsidRDefault="00685C94" w:rsidP="00685C94">
      <w:pPr>
        <w:pStyle w:val="BodyText"/>
        <w:numPr>
          <w:ilvl w:val="0"/>
          <w:numId w:val="31"/>
        </w:numPr>
        <w:spacing w:after="120"/>
        <w:jc w:val="both"/>
        <w:rPr>
          <w:rFonts w:asciiTheme="minorHAnsi" w:hAnsiTheme="minorHAnsi"/>
          <w:sz w:val="22"/>
          <w:szCs w:val="22"/>
        </w:rPr>
      </w:pPr>
      <w:r w:rsidRPr="00626EDB">
        <w:rPr>
          <w:rFonts w:asciiTheme="minorHAnsi" w:hAnsiTheme="minorHAnsi"/>
          <w:sz w:val="22"/>
          <w:szCs w:val="22"/>
        </w:rPr>
        <w:t>Să se afle în situația de a induce grav în eroare Autoritatea de Management  sau comisiile de evaluare și selecție, prin furnizarea de informații incorecte  în cadrul prezentelor apeluri de proiecte sau a altor apeluri de proiecte derulate în cadrul PR 2021-2027</w:t>
      </w:r>
    </w:p>
    <w:p w14:paraId="5375B449" w14:textId="77777777" w:rsidR="00685C94" w:rsidRPr="00626EDB" w:rsidRDefault="00685C94" w:rsidP="00685C94">
      <w:pPr>
        <w:pStyle w:val="BodyText"/>
        <w:numPr>
          <w:ilvl w:val="0"/>
          <w:numId w:val="31"/>
        </w:numPr>
        <w:spacing w:after="120"/>
        <w:jc w:val="both"/>
        <w:rPr>
          <w:rFonts w:asciiTheme="minorHAnsi" w:hAnsiTheme="minorHAnsi"/>
          <w:sz w:val="22"/>
          <w:szCs w:val="22"/>
        </w:rPr>
      </w:pPr>
      <w:r w:rsidRPr="00626EDB">
        <w:rPr>
          <w:rFonts w:asciiTheme="minorHAnsi" w:hAnsiTheme="minorHAnsi"/>
          <w:sz w:val="22"/>
          <w:szCs w:val="22"/>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14:paraId="65922644" w14:textId="77777777" w:rsidR="00685C94" w:rsidRPr="00626EDB" w:rsidRDefault="00685C94" w:rsidP="00685C94">
      <w:pPr>
        <w:pStyle w:val="bullet"/>
        <w:numPr>
          <w:ilvl w:val="0"/>
          <w:numId w:val="31"/>
        </w:numPr>
        <w:spacing w:before="0" w:after="0"/>
        <w:rPr>
          <w:rFonts w:asciiTheme="minorHAnsi" w:hAnsiTheme="minorHAnsi"/>
          <w:iCs/>
          <w:sz w:val="22"/>
          <w:szCs w:val="22"/>
          <w:lang w:eastAsia="sk-SK"/>
        </w:rPr>
      </w:pPr>
      <w:r w:rsidRPr="00626EDB">
        <w:rPr>
          <w:rFonts w:asciiTheme="minorHAnsi" w:hAnsiTheme="minorHAnsi"/>
          <w:sz w:val="22"/>
          <w:szCs w:val="22"/>
        </w:rPr>
        <w:t>Să fi suferit condamnări definitive în cauze referitoare la obținerea și utilizarea fondurilor europene și/sau a fondurilor publice naționale aferente acestora.</w:t>
      </w:r>
    </w:p>
    <w:p w14:paraId="32D2DF10" w14:textId="77777777" w:rsidR="00685C94" w:rsidRPr="00626EDB" w:rsidRDefault="00685C94" w:rsidP="00685C94">
      <w:pPr>
        <w:pStyle w:val="bullet"/>
        <w:numPr>
          <w:ilvl w:val="0"/>
          <w:numId w:val="0"/>
        </w:numPr>
        <w:spacing w:before="0" w:after="0"/>
        <w:ind w:left="720" w:hanging="12"/>
        <w:rPr>
          <w:rFonts w:asciiTheme="minorHAnsi" w:hAnsiTheme="minorHAnsi"/>
          <w:sz w:val="22"/>
          <w:szCs w:val="22"/>
        </w:rPr>
      </w:pPr>
      <w:r w:rsidRPr="00626EDB">
        <w:rPr>
          <w:rFonts w:asciiTheme="minorHAnsi" w:hAnsiTheme="minorHAnsi"/>
          <w:sz w:val="22"/>
          <w:szCs w:val="22"/>
        </w:rPr>
        <w:t xml:space="preserve">3. Înțeleg că în cazul modificărilor condițiilor de eligibilitate pe perioada procesului de evaluare, selecție și contractare/ pe perioada de valabilitate a contractului de </w:t>
      </w:r>
      <w:proofErr w:type="spellStart"/>
      <w:r w:rsidRPr="00626EDB">
        <w:rPr>
          <w:rFonts w:asciiTheme="minorHAnsi" w:hAnsiTheme="minorHAnsi"/>
          <w:sz w:val="22"/>
          <w:szCs w:val="22"/>
        </w:rPr>
        <w:t>finanţare</w:t>
      </w:r>
      <w:proofErr w:type="spellEnd"/>
      <w:r w:rsidRPr="00626EDB">
        <w:rPr>
          <w:rFonts w:asciiTheme="minorHAnsi" w:hAnsiTheme="minorHAnsi"/>
          <w:sz w:val="22"/>
          <w:szCs w:val="22"/>
        </w:rPr>
        <w:t>,  cererea de finanțare va fi respinsă/contractul poate fi reziliat, după caz.</w:t>
      </w:r>
    </w:p>
    <w:p w14:paraId="5EC432EA" w14:textId="04F44873" w:rsidR="00685C94" w:rsidRPr="00626EDB" w:rsidRDefault="00685C94" w:rsidP="00685C94">
      <w:pPr>
        <w:pStyle w:val="bullet"/>
        <w:numPr>
          <w:ilvl w:val="0"/>
          <w:numId w:val="0"/>
        </w:numPr>
        <w:ind w:left="720" w:hanging="12"/>
        <w:rPr>
          <w:rFonts w:asciiTheme="minorHAnsi" w:hAnsiTheme="minorHAnsi"/>
          <w:sz w:val="22"/>
          <w:szCs w:val="22"/>
        </w:rPr>
      </w:pPr>
      <w:r w:rsidRPr="00626EDB">
        <w:rPr>
          <w:rFonts w:asciiTheme="minorHAnsi" w:hAnsiTheme="minorHAnsi"/>
          <w:sz w:val="22"/>
          <w:szCs w:val="22"/>
        </w:rPr>
        <w:lastRenderedPageBreak/>
        <w:t>4.</w:t>
      </w:r>
      <w:r w:rsidRPr="00626EDB">
        <w:rPr>
          <w:rFonts w:asciiTheme="minorHAnsi" w:hAnsiTheme="minorHAnsi"/>
          <w:iCs/>
          <w:sz w:val="22"/>
          <w:szCs w:val="22"/>
          <w:lang w:eastAsia="sk-SK"/>
        </w:rPr>
        <w:t xml:space="preserve"> </w:t>
      </w:r>
      <w:r w:rsidRPr="00626EDB">
        <w:rPr>
          <w:rFonts w:asciiTheme="minorHAnsi" w:hAnsiTheme="minorHAnsi"/>
          <w:sz w:val="22"/>
          <w:szCs w:val="22"/>
        </w:rPr>
        <w:t xml:space="preserve">Înțeleg că orice situație, eveniment ori modificare care afectează sau ar putea afecta respectarea condițiilor de eligibilitate aplicabile menționate în ghidul specific </w:t>
      </w:r>
      <w:r w:rsidR="00A733F7" w:rsidRPr="00626EDB">
        <w:rPr>
          <w:rFonts w:asciiTheme="minorHAnsi" w:hAnsiTheme="minorHAnsi"/>
          <w:sz w:val="22"/>
          <w:szCs w:val="22"/>
        </w:rPr>
        <w:t>vor fi aduse la cunoștința AM P</w:t>
      </w:r>
      <w:r w:rsidRPr="00626EDB">
        <w:rPr>
          <w:rFonts w:asciiTheme="minorHAnsi" w:hAnsiTheme="minorHAnsi"/>
          <w:sz w:val="22"/>
          <w:szCs w:val="22"/>
        </w:rPr>
        <w:t>R N-V în termen de cel mult 5 zile lucrătoare de la luarea la cunoștință a situației respective.</w:t>
      </w:r>
    </w:p>
    <w:p w14:paraId="27E22D80" w14:textId="77777777" w:rsidR="00685C94" w:rsidRPr="00626EDB" w:rsidRDefault="00685C94" w:rsidP="00685C94">
      <w:pPr>
        <w:pStyle w:val="BodyText"/>
        <w:numPr>
          <w:ilvl w:val="0"/>
          <w:numId w:val="32"/>
        </w:numPr>
        <w:spacing w:after="120"/>
        <w:jc w:val="both"/>
        <w:rPr>
          <w:rFonts w:asciiTheme="minorHAnsi" w:hAnsiTheme="minorHAnsi"/>
          <w:sz w:val="22"/>
          <w:szCs w:val="22"/>
        </w:rPr>
      </w:pPr>
      <w:r w:rsidRPr="00626EDB">
        <w:rPr>
          <w:rFonts w:asciiTheme="minorHAnsi" w:hAnsiTheme="minorHAnsi"/>
          <w:sz w:val="22"/>
          <w:szCs w:val="22"/>
        </w:rPr>
        <w:t>Înțeleg că, ulterior contractării proiectului, modificarea condițiilor de eligibilitate este permisă numai în condițiile stricte ale prevederilor contractuale, cu respectarea legislației în vigoare.</w:t>
      </w:r>
    </w:p>
    <w:p w14:paraId="2AF84FF5" w14:textId="77777777" w:rsidR="00685C94" w:rsidRPr="00626EDB" w:rsidRDefault="00685C94" w:rsidP="00685C94">
      <w:pPr>
        <w:pStyle w:val="BodyText"/>
        <w:numPr>
          <w:ilvl w:val="0"/>
          <w:numId w:val="32"/>
        </w:numPr>
        <w:spacing w:after="120"/>
        <w:jc w:val="both"/>
        <w:rPr>
          <w:rFonts w:asciiTheme="minorHAnsi" w:hAnsiTheme="minorHAnsi"/>
          <w:sz w:val="22"/>
          <w:szCs w:val="22"/>
        </w:rPr>
      </w:pPr>
      <w:r w:rsidRPr="00626EDB">
        <w:rPr>
          <w:rFonts w:asciiTheme="minorHAnsi" w:hAnsiTheme="minorHAnsi"/>
          <w:sz w:val="22"/>
          <w:szCs w:val="22"/>
        </w:rPr>
        <w:t>Declar că proiectul propus prin prezenta cerere de finanțare nu se află în perioada de garanție a lucrărilor efectuate printr-un contract de lucrări anterior.</w:t>
      </w:r>
    </w:p>
    <w:p w14:paraId="13203649" w14:textId="77777777" w:rsidR="00685C94" w:rsidRPr="00626EDB" w:rsidRDefault="00685C94" w:rsidP="00685C94">
      <w:pPr>
        <w:pStyle w:val="BodyText"/>
        <w:numPr>
          <w:ilvl w:val="0"/>
          <w:numId w:val="32"/>
        </w:numPr>
        <w:spacing w:after="120"/>
        <w:jc w:val="both"/>
        <w:rPr>
          <w:rFonts w:asciiTheme="minorHAnsi" w:hAnsiTheme="minorHAnsi"/>
          <w:sz w:val="22"/>
          <w:szCs w:val="22"/>
        </w:rPr>
      </w:pPr>
      <w:r w:rsidRPr="00626EDB">
        <w:rPr>
          <w:rFonts w:asciiTheme="minorHAnsi" w:hAnsiTheme="minorHAnsi"/>
          <w:sz w:val="22"/>
          <w:szCs w:val="22"/>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14:paraId="55CF3E8C" w14:textId="77777777" w:rsidR="00685C94" w:rsidRPr="00626EDB" w:rsidRDefault="00685C94" w:rsidP="00685C94">
      <w:pPr>
        <w:pStyle w:val="bullet"/>
        <w:numPr>
          <w:ilvl w:val="0"/>
          <w:numId w:val="32"/>
        </w:numPr>
        <w:spacing w:before="0" w:after="0"/>
        <w:rPr>
          <w:rFonts w:asciiTheme="minorHAnsi" w:hAnsiTheme="minorHAnsi"/>
          <w:iCs/>
          <w:sz w:val="22"/>
          <w:szCs w:val="22"/>
          <w:lang w:eastAsia="sk-SK"/>
        </w:rPr>
      </w:pPr>
      <w:r w:rsidRPr="00626EDB">
        <w:rPr>
          <w:rFonts w:asciiTheme="minorHAnsi" w:hAnsiTheme="minorHAnsi"/>
          <w:sz w:val="22"/>
          <w:szCs w:val="22"/>
        </w:rPr>
        <w:t>Declar că toate condițiile de eligibilitate prevăzute în ghidul solicitantului sunt îndeplinite.</w:t>
      </w:r>
    </w:p>
    <w:p w14:paraId="0A9F6B43" w14:textId="77777777" w:rsidR="00685C94" w:rsidRPr="00626EDB" w:rsidRDefault="00685C94" w:rsidP="00685C94">
      <w:pPr>
        <w:pStyle w:val="bullet"/>
        <w:numPr>
          <w:ilvl w:val="0"/>
          <w:numId w:val="32"/>
        </w:numPr>
        <w:spacing w:before="0" w:after="0"/>
        <w:rPr>
          <w:rFonts w:asciiTheme="minorHAnsi" w:hAnsiTheme="minorHAnsi"/>
          <w:iCs/>
          <w:sz w:val="22"/>
          <w:szCs w:val="22"/>
          <w:lang w:eastAsia="sk-SK"/>
        </w:rPr>
      </w:pPr>
      <w:proofErr w:type="spellStart"/>
      <w:r w:rsidRPr="00626EDB">
        <w:rPr>
          <w:rFonts w:asciiTheme="minorHAnsi" w:hAnsiTheme="minorHAnsi"/>
          <w:sz w:val="22"/>
          <w:szCs w:val="22"/>
        </w:rPr>
        <w:t>Înteleg</w:t>
      </w:r>
      <w:proofErr w:type="spellEnd"/>
      <w:r w:rsidRPr="00626EDB">
        <w:rPr>
          <w:rFonts w:asciiTheme="minorHAnsi" w:hAnsiTheme="minorHAnsi"/>
          <w:sz w:val="22"/>
          <w:szCs w:val="22"/>
        </w:rPr>
        <w:t xml:space="preserve"> că, ulterior implementării proiectului se vor asigura din bugetul local cheltuielile de întreținere, operare și mentenanță a obiectivului de investiție finanțat prin prezenta cerere de finanțare, pe toată durata de durabilitate a contractului de finanțare</w:t>
      </w:r>
    </w:p>
    <w:p w14:paraId="20E29A1F" w14:textId="77777777" w:rsidR="00685C94" w:rsidRPr="00626EDB" w:rsidRDefault="00685C94" w:rsidP="00685C94">
      <w:pPr>
        <w:pStyle w:val="bullet"/>
        <w:numPr>
          <w:ilvl w:val="0"/>
          <w:numId w:val="32"/>
        </w:numPr>
        <w:spacing w:before="0" w:after="0"/>
        <w:rPr>
          <w:rFonts w:asciiTheme="minorHAnsi" w:hAnsiTheme="minorHAnsi"/>
          <w:iCs/>
          <w:sz w:val="22"/>
          <w:szCs w:val="22"/>
          <w:lang w:eastAsia="sk-SK"/>
        </w:rPr>
      </w:pPr>
      <w:r w:rsidRPr="00626EDB">
        <w:rPr>
          <w:rFonts w:asciiTheme="minorHAnsi" w:hAnsiTheme="minorHAnsi"/>
          <w:sz w:val="22"/>
          <w:szCs w:val="22"/>
        </w:rPr>
        <w:t xml:space="preserve">La momentul semnării contractului de finanțare, pentru proiectul propus prin prezenta cerere de </w:t>
      </w:r>
      <w:proofErr w:type="spellStart"/>
      <w:r w:rsidRPr="00626EDB">
        <w:rPr>
          <w:rFonts w:asciiTheme="minorHAnsi" w:hAnsiTheme="minorHAnsi"/>
          <w:sz w:val="22"/>
          <w:szCs w:val="22"/>
        </w:rPr>
        <w:t>finanţare</w:t>
      </w:r>
      <w:proofErr w:type="spellEnd"/>
      <w:r w:rsidRPr="00626EDB">
        <w:rPr>
          <w:rFonts w:asciiTheme="minorHAnsi" w:hAnsiTheme="minorHAnsi"/>
          <w:sz w:val="22"/>
          <w:szCs w:val="22"/>
        </w:rPr>
        <w:t xml:space="preserve"> </w:t>
      </w:r>
      <w:r w:rsidRPr="00626EDB">
        <w:rPr>
          <w:rFonts w:asciiTheme="minorHAnsi" w:hAnsiTheme="minorHAnsi" w:cs="TimesNewRomanPSMT"/>
          <w:sz w:val="22"/>
          <w:szCs w:val="22"/>
          <w:lang w:val="en-GB"/>
        </w:rPr>
        <w:t xml:space="preserve">nu se </w:t>
      </w:r>
      <w:proofErr w:type="spellStart"/>
      <w:r w:rsidRPr="00626EDB">
        <w:rPr>
          <w:rFonts w:asciiTheme="minorHAnsi" w:hAnsiTheme="minorHAnsi" w:cs="TimesNewRomanPSMT"/>
          <w:sz w:val="22"/>
          <w:szCs w:val="22"/>
          <w:lang w:val="en-GB"/>
        </w:rPr>
        <w:t>vor</w:t>
      </w:r>
      <w:proofErr w:type="spellEnd"/>
      <w:r w:rsidRPr="00626EDB">
        <w:rPr>
          <w:rFonts w:asciiTheme="minorHAnsi" w:hAnsiTheme="minorHAnsi" w:cs="TimesNewRomanPSMT"/>
          <w:sz w:val="22"/>
          <w:szCs w:val="22"/>
          <w:lang w:val="en-GB"/>
        </w:rPr>
        <w:t xml:space="preserve"> </w:t>
      </w:r>
      <w:proofErr w:type="spellStart"/>
      <w:r w:rsidRPr="00626EDB">
        <w:rPr>
          <w:rFonts w:asciiTheme="minorHAnsi" w:hAnsiTheme="minorHAnsi" w:cs="TimesNewRomanPSMT"/>
          <w:sz w:val="22"/>
          <w:szCs w:val="22"/>
          <w:lang w:val="en-GB"/>
        </w:rPr>
        <w:t>solicita</w:t>
      </w:r>
      <w:proofErr w:type="spellEnd"/>
      <w:r w:rsidRPr="00626EDB">
        <w:rPr>
          <w:rFonts w:asciiTheme="minorHAnsi" w:hAnsiTheme="minorHAnsi" w:cs="TimesNewRomanPSMT"/>
          <w:sz w:val="22"/>
          <w:szCs w:val="22"/>
          <w:lang w:val="en-GB"/>
        </w:rPr>
        <w:t xml:space="preserve"> </w:t>
      </w:r>
      <w:proofErr w:type="spellStart"/>
      <w:r w:rsidRPr="00626EDB">
        <w:rPr>
          <w:rFonts w:asciiTheme="minorHAnsi" w:hAnsiTheme="minorHAnsi"/>
          <w:sz w:val="22"/>
          <w:szCs w:val="22"/>
        </w:rPr>
        <w:t>finanţări</w:t>
      </w:r>
      <w:proofErr w:type="spellEnd"/>
      <w:r w:rsidRPr="00626EDB">
        <w:rPr>
          <w:rFonts w:asciiTheme="minorHAnsi" w:hAnsiTheme="minorHAnsi"/>
          <w:sz w:val="22"/>
          <w:szCs w:val="22"/>
        </w:rPr>
        <w:t xml:space="preserve"> din alte programe ale Uniunii pentru </w:t>
      </w:r>
      <w:proofErr w:type="spellStart"/>
      <w:r w:rsidRPr="00626EDB">
        <w:rPr>
          <w:rFonts w:asciiTheme="minorHAnsi" w:hAnsiTheme="minorHAnsi"/>
          <w:sz w:val="22"/>
          <w:szCs w:val="22"/>
        </w:rPr>
        <w:t>aceleaşi</w:t>
      </w:r>
      <w:proofErr w:type="spellEnd"/>
      <w:r w:rsidRPr="00626EDB">
        <w:rPr>
          <w:rFonts w:asciiTheme="minorHAnsi" w:hAnsiTheme="minorHAnsi"/>
          <w:sz w:val="22"/>
          <w:szCs w:val="22"/>
        </w:rPr>
        <w:t xml:space="preserve"> cheltuieli eligibile.</w:t>
      </w:r>
    </w:p>
    <w:p w14:paraId="303F5441" w14:textId="77777777" w:rsidR="00685C94" w:rsidRPr="00626EDB" w:rsidRDefault="00685C94" w:rsidP="00685C94">
      <w:pPr>
        <w:pStyle w:val="bullet"/>
        <w:numPr>
          <w:ilvl w:val="0"/>
          <w:numId w:val="32"/>
        </w:numPr>
        <w:rPr>
          <w:rFonts w:asciiTheme="minorHAnsi" w:hAnsiTheme="minorHAnsi"/>
          <w:sz w:val="22"/>
          <w:szCs w:val="22"/>
        </w:rPr>
      </w:pPr>
      <w:r w:rsidRPr="00626EDB">
        <w:rPr>
          <w:rFonts w:asciiTheme="minorHAnsi" w:hAnsiTheme="minorHAnsi"/>
          <w:sz w:val="22"/>
          <w:szCs w:val="22"/>
        </w:rPr>
        <w:t>La momentul semnării contractului de finanțare, solicitantul trebuie să se regăsească în următoarele situații:</w:t>
      </w:r>
    </w:p>
    <w:p w14:paraId="089015E9" w14:textId="77777777" w:rsidR="00685C94" w:rsidRPr="00626EDB" w:rsidRDefault="00685C94" w:rsidP="00685C94">
      <w:pPr>
        <w:pStyle w:val="BodyText"/>
        <w:numPr>
          <w:ilvl w:val="0"/>
          <w:numId w:val="33"/>
        </w:numPr>
        <w:spacing w:after="120"/>
        <w:ind w:left="1713"/>
        <w:jc w:val="both"/>
        <w:rPr>
          <w:rFonts w:asciiTheme="minorHAnsi" w:hAnsiTheme="minorHAnsi"/>
          <w:sz w:val="22"/>
          <w:szCs w:val="22"/>
        </w:rPr>
      </w:pPr>
      <w:r w:rsidRPr="00626EDB">
        <w:rPr>
          <w:rFonts w:asciiTheme="minorHAnsi" w:hAnsiTheme="minorHAnsi"/>
          <w:sz w:val="22"/>
          <w:szCs w:val="22"/>
        </w:rPr>
        <w:t xml:space="preserve">în cazul solicitantului pentru care au fost stabilite debite în sarcina sa ca urmare a măsurilor legale întreprinse de autoritatea de management, acesta va putea încheia contractul de </w:t>
      </w:r>
      <w:proofErr w:type="spellStart"/>
      <w:r w:rsidRPr="00626EDB">
        <w:rPr>
          <w:rFonts w:asciiTheme="minorHAnsi" w:hAnsiTheme="minorHAnsi"/>
          <w:sz w:val="22"/>
          <w:szCs w:val="22"/>
        </w:rPr>
        <w:t>finanţare</w:t>
      </w:r>
      <w:proofErr w:type="spellEnd"/>
      <w:r w:rsidRPr="00626EDB">
        <w:rPr>
          <w:rFonts w:asciiTheme="minorHAnsi" w:hAnsiTheme="minorHAnsi"/>
          <w:sz w:val="22"/>
          <w:szCs w:val="22"/>
        </w:rPr>
        <w:t xml:space="preserve"> în următoarele </w:t>
      </w:r>
      <w:proofErr w:type="spellStart"/>
      <w:r w:rsidRPr="00626EDB">
        <w:rPr>
          <w:rFonts w:asciiTheme="minorHAnsi" w:hAnsiTheme="minorHAnsi"/>
          <w:sz w:val="22"/>
          <w:szCs w:val="22"/>
        </w:rPr>
        <w:t>situaţii</w:t>
      </w:r>
      <w:proofErr w:type="spellEnd"/>
      <w:r w:rsidRPr="00626EDB">
        <w:rPr>
          <w:rFonts w:asciiTheme="minorHAnsi" w:hAnsiTheme="minorHAnsi"/>
          <w:sz w:val="22"/>
          <w:szCs w:val="22"/>
        </w:rPr>
        <w:t>:</w:t>
      </w:r>
    </w:p>
    <w:p w14:paraId="1AA54C63" w14:textId="2AC97A8A" w:rsidR="00685C94" w:rsidRPr="00626EDB" w:rsidRDefault="00685C94" w:rsidP="00685C94">
      <w:pPr>
        <w:pStyle w:val="BodyText"/>
        <w:numPr>
          <w:ilvl w:val="0"/>
          <w:numId w:val="34"/>
        </w:numPr>
        <w:spacing w:before="0" w:after="0"/>
        <w:ind w:left="2433"/>
        <w:jc w:val="both"/>
        <w:rPr>
          <w:rFonts w:asciiTheme="minorHAnsi" w:hAnsiTheme="minorHAnsi"/>
          <w:sz w:val="22"/>
          <w:szCs w:val="22"/>
        </w:rPr>
      </w:pPr>
      <w:proofErr w:type="spellStart"/>
      <w:r w:rsidRPr="00626EDB">
        <w:rPr>
          <w:rFonts w:asciiTheme="minorHAnsi" w:hAnsiTheme="minorHAnsi"/>
          <w:sz w:val="22"/>
          <w:szCs w:val="22"/>
        </w:rPr>
        <w:t>recunoaşte</w:t>
      </w:r>
      <w:proofErr w:type="spellEnd"/>
      <w:r w:rsidRPr="00626EDB">
        <w:rPr>
          <w:rFonts w:asciiTheme="minorHAnsi" w:hAnsiTheme="minorHAnsi"/>
          <w:sz w:val="22"/>
          <w:szCs w:val="22"/>
        </w:rPr>
        <w:t xml:space="preserve"> debitul stabilit în sarcina </w:t>
      </w:r>
      <w:r w:rsidR="00A733F7" w:rsidRPr="00626EDB">
        <w:rPr>
          <w:rFonts w:asciiTheme="minorHAnsi" w:hAnsiTheme="minorHAnsi"/>
          <w:sz w:val="22"/>
          <w:szCs w:val="22"/>
        </w:rPr>
        <w:t>sa de AM P</w:t>
      </w:r>
      <w:r w:rsidRPr="00626EDB">
        <w:rPr>
          <w:rFonts w:asciiTheme="minorHAnsi" w:hAnsiTheme="minorHAnsi"/>
          <w:sz w:val="22"/>
          <w:szCs w:val="22"/>
        </w:rPr>
        <w:t xml:space="preserve">R Nord-Vest </w:t>
      </w:r>
      <w:proofErr w:type="spellStart"/>
      <w:r w:rsidRPr="00626EDB">
        <w:rPr>
          <w:rFonts w:asciiTheme="minorHAnsi" w:hAnsiTheme="minorHAnsi"/>
          <w:sz w:val="22"/>
          <w:szCs w:val="22"/>
        </w:rPr>
        <w:t>şi</w:t>
      </w:r>
      <w:proofErr w:type="spellEnd"/>
      <w:r w:rsidRPr="00626EDB">
        <w:rPr>
          <w:rFonts w:asciiTheme="minorHAnsi" w:hAnsiTheme="minorHAnsi"/>
          <w:sz w:val="22"/>
          <w:szCs w:val="22"/>
        </w:rPr>
        <w:t xml:space="preserve"> îl achită integral, </w:t>
      </w:r>
      <w:proofErr w:type="spellStart"/>
      <w:r w:rsidRPr="00626EDB">
        <w:rPr>
          <w:rFonts w:asciiTheme="minorHAnsi" w:hAnsiTheme="minorHAnsi"/>
          <w:sz w:val="22"/>
          <w:szCs w:val="22"/>
        </w:rPr>
        <w:t>ataşând</w:t>
      </w:r>
      <w:proofErr w:type="spellEnd"/>
      <w:r w:rsidRPr="00626EDB">
        <w:rPr>
          <w:rFonts w:asciiTheme="minorHAnsi" w:hAnsiTheme="minorHAnsi"/>
          <w:sz w:val="22"/>
          <w:szCs w:val="22"/>
        </w:rPr>
        <w:t xml:space="preserve"> dovezi în acest sens, cu excepția proiectelor aflate în implementare, pentru care </w:t>
      </w:r>
      <w:proofErr w:type="spellStart"/>
      <w:r w:rsidRPr="00626EDB">
        <w:rPr>
          <w:rFonts w:asciiTheme="minorHAnsi" w:hAnsiTheme="minorHAnsi"/>
          <w:sz w:val="22"/>
          <w:szCs w:val="22"/>
        </w:rPr>
        <w:t>recunoaşte</w:t>
      </w:r>
      <w:proofErr w:type="spellEnd"/>
      <w:r w:rsidRPr="00626EDB">
        <w:rPr>
          <w:rFonts w:asciiTheme="minorHAnsi" w:hAnsiTheme="minorHAnsi"/>
          <w:sz w:val="22"/>
          <w:szCs w:val="22"/>
        </w:rPr>
        <w:t xml:space="preserve"> debitul stabilit </w:t>
      </w:r>
      <w:proofErr w:type="spellStart"/>
      <w:r w:rsidRPr="00626EDB">
        <w:rPr>
          <w:rFonts w:asciiTheme="minorHAnsi" w:hAnsiTheme="minorHAnsi"/>
          <w:sz w:val="22"/>
          <w:szCs w:val="22"/>
        </w:rPr>
        <w:t>şi</w:t>
      </w:r>
      <w:proofErr w:type="spellEnd"/>
      <w:r w:rsidRPr="00626EDB">
        <w:rPr>
          <w:rFonts w:asciiTheme="minorHAnsi" w:hAnsiTheme="minorHAnsi"/>
          <w:sz w:val="22"/>
          <w:szCs w:val="22"/>
        </w:rPr>
        <w:t xml:space="preserve"> îl achită integral sau </w:t>
      </w:r>
      <w:proofErr w:type="spellStart"/>
      <w:r w:rsidRPr="00626EDB">
        <w:rPr>
          <w:rFonts w:asciiTheme="minorHAnsi" w:hAnsiTheme="minorHAnsi"/>
          <w:sz w:val="22"/>
          <w:szCs w:val="22"/>
        </w:rPr>
        <w:t>îşi</w:t>
      </w:r>
      <w:proofErr w:type="spellEnd"/>
      <w:r w:rsidRPr="00626EDB">
        <w:rPr>
          <w:rFonts w:asciiTheme="minorHAnsi" w:hAnsiTheme="minorHAnsi"/>
          <w:sz w:val="22"/>
          <w:szCs w:val="22"/>
        </w:rPr>
        <w:t xml:space="preserve"> exprimă acordul cu privire la stingerea acestuia din valoarea cererilor de rambursare ulterioare, aferente proiectului în cadrul căruia a fost constatat;</w:t>
      </w:r>
    </w:p>
    <w:p w14:paraId="5270230B" w14:textId="77777777" w:rsidR="00685C94" w:rsidRPr="00626EDB" w:rsidRDefault="00685C94" w:rsidP="00685C94">
      <w:pPr>
        <w:pStyle w:val="BodyText"/>
        <w:numPr>
          <w:ilvl w:val="0"/>
          <w:numId w:val="34"/>
        </w:numPr>
        <w:spacing w:before="0" w:after="0"/>
        <w:ind w:left="2433"/>
        <w:jc w:val="both"/>
        <w:rPr>
          <w:rFonts w:asciiTheme="minorHAnsi" w:hAnsiTheme="minorHAnsi"/>
          <w:sz w:val="22"/>
          <w:szCs w:val="22"/>
        </w:rPr>
      </w:pPr>
      <w:r w:rsidRPr="00626EDB">
        <w:rPr>
          <w:rFonts w:asciiTheme="minorHAnsi" w:hAnsiTheme="minorHAnsi"/>
          <w:sz w:val="22"/>
          <w:szCs w:val="22"/>
        </w:rPr>
        <w:t xml:space="preserve">a contestat în </w:t>
      </w:r>
      <w:proofErr w:type="spellStart"/>
      <w:r w:rsidRPr="00626EDB">
        <w:rPr>
          <w:rFonts w:asciiTheme="minorHAnsi" w:hAnsiTheme="minorHAnsi"/>
          <w:sz w:val="22"/>
          <w:szCs w:val="22"/>
        </w:rPr>
        <w:t>instanta</w:t>
      </w:r>
      <w:proofErr w:type="spellEnd"/>
      <w:r w:rsidRPr="00626EDB">
        <w:rPr>
          <w:rFonts w:asciiTheme="minorHAnsi" w:hAnsiTheme="minorHAnsi"/>
          <w:sz w:val="22"/>
          <w:szCs w:val="22"/>
        </w:rPr>
        <w:t xml:space="preserve"> notificările/procesele verbale/notele de constatare a unor debite și prin decizie a instanțelor de judecată acestea au fost suspendate de la executare, anexând dovezi în acest sens.</w:t>
      </w:r>
    </w:p>
    <w:p w14:paraId="32FD35DD" w14:textId="77777777" w:rsidR="00685C94" w:rsidRPr="00626EDB" w:rsidRDefault="00685C94" w:rsidP="00685C94">
      <w:pPr>
        <w:pStyle w:val="BodyText"/>
        <w:numPr>
          <w:ilvl w:val="0"/>
          <w:numId w:val="33"/>
        </w:numPr>
        <w:spacing w:after="120"/>
        <w:ind w:left="1713"/>
        <w:jc w:val="both"/>
        <w:rPr>
          <w:rFonts w:asciiTheme="minorHAnsi" w:hAnsiTheme="minorHAnsi"/>
          <w:sz w:val="22"/>
          <w:szCs w:val="22"/>
        </w:rPr>
      </w:pPr>
      <w:r w:rsidRPr="00626EDB">
        <w:rPr>
          <w:rFonts w:asciiTheme="minorHAnsi" w:hAnsiTheme="minorHAnsi"/>
          <w:sz w:val="22"/>
          <w:szCs w:val="22"/>
        </w:rPr>
        <w:t xml:space="preserve">să fi achitat </w:t>
      </w:r>
      <w:proofErr w:type="spellStart"/>
      <w:r w:rsidRPr="00626EDB">
        <w:rPr>
          <w:rFonts w:asciiTheme="minorHAnsi" w:hAnsiTheme="minorHAnsi"/>
          <w:sz w:val="22"/>
          <w:szCs w:val="22"/>
        </w:rPr>
        <w:t>obligaţiile</w:t>
      </w:r>
      <w:proofErr w:type="spellEnd"/>
      <w:r w:rsidRPr="00626EDB">
        <w:rPr>
          <w:rFonts w:asciiTheme="minorHAnsi" w:hAnsiTheme="minorHAnsi"/>
          <w:sz w:val="22"/>
          <w:szCs w:val="22"/>
        </w:rPr>
        <w:t xml:space="preserve"> de plată nete către bugetul de stat și respectiv bugetul local </w:t>
      </w:r>
      <w:r w:rsidRPr="00626EDB">
        <w:rPr>
          <w:rFonts w:asciiTheme="minorHAnsi" w:hAnsiTheme="minorHAnsi" w:cstheme="minorHAnsi"/>
          <w:bCs/>
          <w:sz w:val="22"/>
          <w:szCs w:val="22"/>
        </w:rPr>
        <w:t>conform normelor legale în vigoare</w:t>
      </w:r>
      <w:r w:rsidRPr="00626EDB">
        <w:rPr>
          <w:rFonts w:asciiTheme="minorHAnsi" w:hAnsiTheme="minorHAnsi"/>
          <w:sz w:val="22"/>
          <w:szCs w:val="22"/>
        </w:rPr>
        <w:t>.</w:t>
      </w:r>
    </w:p>
    <w:p w14:paraId="37082319" w14:textId="77777777" w:rsidR="00685C94" w:rsidRPr="00626EDB" w:rsidRDefault="00685C94" w:rsidP="00685C94">
      <w:pPr>
        <w:pStyle w:val="bullet"/>
        <w:numPr>
          <w:ilvl w:val="0"/>
          <w:numId w:val="33"/>
        </w:numPr>
        <w:spacing w:before="0" w:after="0"/>
        <w:ind w:left="1710"/>
        <w:rPr>
          <w:rFonts w:asciiTheme="minorHAnsi" w:hAnsiTheme="minorHAnsi"/>
          <w:iCs/>
          <w:sz w:val="22"/>
          <w:szCs w:val="22"/>
          <w:lang w:eastAsia="sk-SK"/>
        </w:rPr>
      </w:pPr>
      <w:r w:rsidRPr="00626EDB">
        <w:rPr>
          <w:rFonts w:asciiTheme="minorHAnsi" w:hAnsiTheme="minorHAnsi"/>
          <w:sz w:val="22"/>
          <w:szCs w:val="22"/>
        </w:rPr>
        <w:t>deține dreptul legal de a desfășura activitățile prevăzute în cadrul proiectului.</w:t>
      </w:r>
    </w:p>
    <w:p w14:paraId="4E373851" w14:textId="77777777" w:rsidR="00685C94" w:rsidRPr="00626EDB" w:rsidRDefault="00685C94" w:rsidP="00685C94">
      <w:pPr>
        <w:pStyle w:val="bullet"/>
        <w:numPr>
          <w:ilvl w:val="0"/>
          <w:numId w:val="0"/>
        </w:numPr>
        <w:spacing w:before="0" w:after="0"/>
        <w:ind w:left="1350"/>
        <w:rPr>
          <w:rFonts w:asciiTheme="minorHAnsi" w:hAnsiTheme="minorHAnsi"/>
          <w:sz w:val="22"/>
          <w:szCs w:val="22"/>
        </w:rPr>
      </w:pPr>
    </w:p>
    <w:p w14:paraId="37786B25" w14:textId="77777777" w:rsidR="00685C94" w:rsidRPr="00626EDB" w:rsidRDefault="00685C94" w:rsidP="00685C94">
      <w:pPr>
        <w:pStyle w:val="bullet"/>
        <w:numPr>
          <w:ilvl w:val="0"/>
          <w:numId w:val="0"/>
        </w:numPr>
        <w:spacing w:before="0" w:after="0"/>
        <w:ind w:left="720"/>
        <w:rPr>
          <w:rFonts w:asciiTheme="minorHAnsi" w:hAnsiTheme="minorHAnsi"/>
          <w:iCs/>
          <w:sz w:val="22"/>
          <w:szCs w:val="22"/>
          <w:lang w:eastAsia="sk-SK"/>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w:t>
      </w:r>
    </w:p>
    <w:p w14:paraId="21B33D9D" w14:textId="77777777" w:rsidR="00685C94" w:rsidRPr="00626EDB" w:rsidRDefault="00685C94" w:rsidP="00685C94">
      <w:pPr>
        <w:pStyle w:val="bullet"/>
        <w:numPr>
          <w:ilvl w:val="0"/>
          <w:numId w:val="0"/>
        </w:numPr>
        <w:spacing w:before="0" w:after="0"/>
        <w:ind w:left="1350"/>
        <w:rPr>
          <w:rFonts w:asciiTheme="minorHAnsi" w:hAnsiTheme="minorHAnsi"/>
          <w:iCs/>
          <w:sz w:val="22"/>
          <w:szCs w:val="22"/>
          <w:lang w:eastAsia="sk-SK"/>
        </w:rPr>
      </w:pPr>
    </w:p>
    <w:p w14:paraId="74710371" w14:textId="1ACA2D72" w:rsidR="00923CB7" w:rsidRPr="00626EDB" w:rsidRDefault="00923CB7" w:rsidP="00923CB7">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 xml:space="preserve">Document suport încărcat în aplicația informatică: </w:t>
      </w:r>
    </w:p>
    <w:p w14:paraId="4D5E1D4D" w14:textId="49828D1C" w:rsidR="00923CB7" w:rsidRPr="00626EDB" w:rsidRDefault="00923CB7" w:rsidP="00923CB7">
      <w:pPr>
        <w:pStyle w:val="bullet"/>
        <w:numPr>
          <w:ilvl w:val="0"/>
          <w:numId w:val="0"/>
        </w:numPr>
        <w:spacing w:before="0" w:after="0"/>
        <w:ind w:left="1352"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Va fi încărcat în etapa de contractare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Indicare tip document suport care poate fi prezentat pentru a dovedi îndeplinirea cerinței</w:t>
      </w:r>
    </w:p>
    <w:p w14:paraId="740DA7BE" w14:textId="50E15E73" w:rsidR="00D80A63" w:rsidRPr="00626EDB" w:rsidRDefault="00394741" w:rsidP="00B16354">
      <w:pPr>
        <w:pStyle w:val="bullet"/>
        <w:numPr>
          <w:ilvl w:val="0"/>
          <w:numId w:val="0"/>
        </w:numPr>
        <w:spacing w:before="0" w:after="0"/>
        <w:ind w:left="1352"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este cazul</w:t>
      </w:r>
    </w:p>
    <w:p w14:paraId="70F14D4C" w14:textId="3D249C42" w:rsidR="00026BD3" w:rsidRPr="00626EDB" w:rsidRDefault="00026BD3" w:rsidP="00B16354">
      <w:pPr>
        <w:pStyle w:val="bullet"/>
        <w:numPr>
          <w:ilvl w:val="0"/>
          <w:numId w:val="0"/>
        </w:numPr>
        <w:spacing w:before="0" w:after="0"/>
        <w:ind w:left="1352" w:firstLine="64"/>
        <w:rPr>
          <w:rFonts w:asciiTheme="minorHAnsi" w:hAnsiTheme="minorHAnsi"/>
          <w:sz w:val="22"/>
          <w:szCs w:val="22"/>
        </w:rPr>
      </w:pPr>
    </w:p>
    <w:p w14:paraId="01338166" w14:textId="77777777" w:rsidR="002715CB" w:rsidRPr="00626EDB" w:rsidRDefault="002715CB" w:rsidP="002715CB">
      <w:pPr>
        <w:pStyle w:val="bullet"/>
        <w:numPr>
          <w:ilvl w:val="0"/>
          <w:numId w:val="0"/>
        </w:numPr>
        <w:spacing w:before="0" w:after="0"/>
        <w:ind w:left="630"/>
        <w:rPr>
          <w:rFonts w:asciiTheme="minorHAnsi" w:hAnsiTheme="minorHAnsi"/>
          <w:b/>
          <w:iCs/>
          <w:color w:val="002060"/>
          <w:sz w:val="22"/>
          <w:szCs w:val="22"/>
          <w:lang w:eastAsia="sk-SK"/>
        </w:rPr>
      </w:pPr>
      <w:r w:rsidRPr="00626EDB">
        <w:rPr>
          <w:rFonts w:asciiTheme="minorHAnsi" w:hAnsiTheme="minorHAnsi"/>
          <w:b/>
          <w:iCs/>
          <w:color w:val="002060"/>
          <w:sz w:val="22"/>
          <w:szCs w:val="22"/>
          <w:lang w:eastAsia="sk-SK"/>
        </w:rPr>
        <w:t>A.3. Solicitantul/partenerul deține dreptul real asupra imobilului/lor (teren și construcții) vizat/e de către prezentul proiect, conform prevederilor ghidului solicitantului iar imobilul/le în cauză îndeplinesc cumulativ următoarele condiții:</w:t>
      </w:r>
    </w:p>
    <w:p w14:paraId="2FF7E392" w14:textId="77777777" w:rsidR="002715CB" w:rsidRPr="00626EDB" w:rsidRDefault="002715CB" w:rsidP="002715CB">
      <w:pPr>
        <w:pStyle w:val="bullet"/>
        <w:numPr>
          <w:ilvl w:val="0"/>
          <w:numId w:val="0"/>
        </w:numPr>
        <w:spacing w:before="0" w:after="0"/>
        <w:ind w:left="630"/>
        <w:rPr>
          <w:rFonts w:asciiTheme="minorHAnsi" w:hAnsiTheme="minorHAnsi"/>
          <w:iCs/>
          <w:sz w:val="22"/>
          <w:szCs w:val="22"/>
          <w:lang w:eastAsia="sk-SK"/>
        </w:rPr>
      </w:pPr>
    </w:p>
    <w:p w14:paraId="53E236C0" w14:textId="77777777" w:rsidR="002715CB" w:rsidRPr="00626EDB" w:rsidRDefault="002715CB" w:rsidP="002715CB">
      <w:pPr>
        <w:numPr>
          <w:ilvl w:val="0"/>
          <w:numId w:val="35"/>
        </w:numPr>
        <w:spacing w:after="0" w:line="240" w:lineRule="auto"/>
        <w:ind w:left="1170"/>
        <w:jc w:val="both"/>
      </w:pPr>
      <w:r w:rsidRPr="00626EDB">
        <w:t>să fie liber/e de orice sarcini sau interdicții ce afectează implementarea operațiunii:</w:t>
      </w:r>
    </w:p>
    <w:p w14:paraId="285B3982" w14:textId="77777777" w:rsidR="002715CB" w:rsidRPr="00626EDB" w:rsidRDefault="002715CB" w:rsidP="002715CB">
      <w:pPr>
        <w:numPr>
          <w:ilvl w:val="0"/>
          <w:numId w:val="35"/>
        </w:numPr>
        <w:spacing w:after="0" w:line="240" w:lineRule="auto"/>
        <w:ind w:left="1170"/>
        <w:jc w:val="both"/>
      </w:pPr>
      <w:r w:rsidRPr="00626EDB">
        <w:t>să nu facă obiectul unor litigii având ca obiect dreptul invocat de către solicitant  pentru realizarea proiectului, aflate în curs de soluționare la instanțele judecătorești;</w:t>
      </w:r>
    </w:p>
    <w:p w14:paraId="4EB9F29D" w14:textId="77777777" w:rsidR="002715CB" w:rsidRPr="00626EDB" w:rsidRDefault="002715CB" w:rsidP="002715CB">
      <w:pPr>
        <w:numPr>
          <w:ilvl w:val="0"/>
          <w:numId w:val="35"/>
        </w:numPr>
        <w:spacing w:after="0" w:line="240" w:lineRule="auto"/>
        <w:ind w:left="1170"/>
        <w:jc w:val="both"/>
      </w:pPr>
      <w:r w:rsidRPr="00626EDB">
        <w:t>nu face obiectul revendicărilor potrivit unor legi speciale în materie sau dreptului comun.</w:t>
      </w:r>
    </w:p>
    <w:p w14:paraId="4E9D4853" w14:textId="77777777" w:rsidR="002715CB" w:rsidRPr="00626EDB" w:rsidRDefault="002715CB" w:rsidP="002715CB">
      <w:pPr>
        <w:pStyle w:val="bullet"/>
        <w:numPr>
          <w:ilvl w:val="0"/>
          <w:numId w:val="0"/>
        </w:numPr>
        <w:spacing w:before="0" w:after="0"/>
        <w:ind w:left="630"/>
        <w:rPr>
          <w:rFonts w:asciiTheme="minorHAnsi" w:hAnsiTheme="minorHAnsi"/>
          <w:iCs/>
          <w:sz w:val="22"/>
          <w:szCs w:val="22"/>
          <w:lang w:eastAsia="sk-SK"/>
        </w:rPr>
      </w:pPr>
    </w:p>
    <w:p w14:paraId="02EC8973" w14:textId="77777777" w:rsidR="002715CB" w:rsidRPr="00626EDB" w:rsidRDefault="002715CB" w:rsidP="002715CB">
      <w:pPr>
        <w:pStyle w:val="bullet"/>
        <w:numPr>
          <w:ilvl w:val="0"/>
          <w:numId w:val="0"/>
        </w:numPr>
        <w:spacing w:before="0" w:after="0"/>
        <w:ind w:left="720" w:hanging="76"/>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4761A677" w14:textId="77777777" w:rsidR="002715CB" w:rsidRPr="00626EDB" w:rsidRDefault="002715CB" w:rsidP="002715CB">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t xml:space="preserve">Document suport încărcat în aplicația informatică: </w:t>
      </w:r>
    </w:p>
    <w:p w14:paraId="083C0B16" w14:textId="77777777" w:rsidR="002715CB" w:rsidRPr="00626EDB" w:rsidRDefault="002715CB" w:rsidP="002715CB">
      <w:pPr>
        <w:pStyle w:val="bullet"/>
        <w:numPr>
          <w:ilvl w:val="0"/>
          <w:numId w:val="0"/>
        </w:numPr>
        <w:spacing w:before="0" w:after="0"/>
        <w:ind w:left="1352" w:firstLine="64"/>
        <w:rPr>
          <w:rFonts w:asciiTheme="minorHAnsi" w:hAnsiTheme="minorHAnsi"/>
          <w:sz w:val="22"/>
          <w:szCs w:val="22"/>
        </w:rPr>
      </w:pPr>
    </w:p>
    <w:p w14:paraId="02820C09" w14:textId="77777777" w:rsidR="002715CB" w:rsidRPr="00626EDB" w:rsidRDefault="002715CB" w:rsidP="002715CB">
      <w:pPr>
        <w:pStyle w:val="bullet"/>
        <w:numPr>
          <w:ilvl w:val="0"/>
          <w:numId w:val="0"/>
        </w:numPr>
        <w:spacing w:before="0" w:after="0"/>
        <w:ind w:left="1352"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Va fi încărcat în etapa de contractare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Indicare tip document suport care poate fi prezentat pentru a dovedi îndeplinirea cerinței</w:t>
      </w:r>
    </w:p>
    <w:p w14:paraId="52145BDB" w14:textId="77777777" w:rsidR="002715CB" w:rsidRPr="00626EDB" w:rsidRDefault="002715CB" w:rsidP="002715CB">
      <w:pPr>
        <w:pStyle w:val="bullet"/>
        <w:numPr>
          <w:ilvl w:val="0"/>
          <w:numId w:val="0"/>
        </w:numPr>
        <w:tabs>
          <w:tab w:val="left" w:pos="1440"/>
        </w:tabs>
        <w:spacing w:before="0" w:after="0"/>
        <w:ind w:left="720" w:hanging="360"/>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este cazul</w:t>
      </w:r>
    </w:p>
    <w:p w14:paraId="408B6DB6" w14:textId="77777777" w:rsidR="002715CB" w:rsidRPr="00626EDB" w:rsidRDefault="002715CB" w:rsidP="00B16354">
      <w:pPr>
        <w:pStyle w:val="bullet"/>
        <w:numPr>
          <w:ilvl w:val="0"/>
          <w:numId w:val="0"/>
        </w:numPr>
        <w:spacing w:before="0" w:after="0"/>
        <w:ind w:left="1352" w:firstLine="64"/>
        <w:rPr>
          <w:rFonts w:asciiTheme="minorHAnsi" w:hAnsiTheme="minorHAnsi"/>
          <w:sz w:val="22"/>
          <w:szCs w:val="22"/>
        </w:rPr>
      </w:pPr>
    </w:p>
    <w:p w14:paraId="0D18DB05" w14:textId="7D178446" w:rsidR="00026BD3" w:rsidRPr="00626EDB" w:rsidRDefault="00026BD3" w:rsidP="00026BD3">
      <w:pPr>
        <w:pStyle w:val="bullet"/>
        <w:numPr>
          <w:ilvl w:val="0"/>
          <w:numId w:val="0"/>
        </w:numPr>
        <w:spacing w:after="0"/>
        <w:ind w:left="720" w:hanging="360"/>
        <w:rPr>
          <w:rFonts w:asciiTheme="minorHAnsi" w:hAnsiTheme="minorHAnsi"/>
          <w:b/>
          <w:bCs/>
          <w:color w:val="002060"/>
          <w:sz w:val="22"/>
          <w:szCs w:val="22"/>
        </w:rPr>
      </w:pPr>
      <w:r w:rsidRPr="00626EDB">
        <w:rPr>
          <w:rFonts w:asciiTheme="minorHAnsi" w:hAnsiTheme="minorHAnsi"/>
          <w:b/>
          <w:bCs/>
          <w:color w:val="002060"/>
          <w:sz w:val="22"/>
          <w:szCs w:val="22"/>
        </w:rPr>
        <w:t>A.</w:t>
      </w:r>
      <w:r w:rsidR="002715CB" w:rsidRPr="00626EDB">
        <w:rPr>
          <w:rFonts w:asciiTheme="minorHAnsi" w:hAnsiTheme="minorHAnsi"/>
          <w:b/>
          <w:bCs/>
          <w:color w:val="002060"/>
          <w:sz w:val="22"/>
          <w:szCs w:val="22"/>
        </w:rPr>
        <w:t>4</w:t>
      </w:r>
      <w:r w:rsidRPr="00626EDB">
        <w:rPr>
          <w:rFonts w:asciiTheme="minorHAnsi" w:hAnsiTheme="minorHAnsi"/>
          <w:b/>
          <w:bCs/>
          <w:color w:val="002060"/>
          <w:sz w:val="22"/>
          <w:szCs w:val="22"/>
        </w:rPr>
        <w:t>. Proiectul este inclus în cadrul unei Strategii teritoriale, respectiv SIDU 2021-2027 elaborat de UAT Municipiu reședință de județ.</w:t>
      </w:r>
    </w:p>
    <w:p w14:paraId="0D96F88E" w14:textId="77777777" w:rsidR="00026BD3" w:rsidRPr="00626EDB" w:rsidDel="008D5467" w:rsidRDefault="00026BD3" w:rsidP="00026BD3">
      <w:pPr>
        <w:pStyle w:val="bullet"/>
        <w:numPr>
          <w:ilvl w:val="0"/>
          <w:numId w:val="0"/>
        </w:numPr>
        <w:spacing w:after="0"/>
        <w:ind w:left="720" w:hanging="360"/>
        <w:rPr>
          <w:del w:id="2" w:author="Marius Salagean" w:date="2023-02-22T12:12:00Z"/>
          <w:rFonts w:asciiTheme="minorHAnsi" w:hAnsiTheme="minorHAnsi"/>
          <w:bCs/>
          <w:sz w:val="22"/>
          <w:szCs w:val="22"/>
        </w:rPr>
      </w:pPr>
      <w:r w:rsidRPr="00626EDB">
        <w:rPr>
          <w:rFonts w:asciiTheme="minorHAnsi" w:hAnsiTheme="minorHAnsi"/>
          <w:bCs/>
          <w:sz w:val="22"/>
          <w:szCs w:val="22"/>
        </w:rPr>
        <w:t xml:space="preserve">Proiectul coincide minimum, cu localizarea </w:t>
      </w:r>
      <w:proofErr w:type="spellStart"/>
      <w:r w:rsidRPr="00626EDB">
        <w:rPr>
          <w:rFonts w:asciiTheme="minorHAnsi" w:hAnsiTheme="minorHAnsi"/>
          <w:bCs/>
          <w:sz w:val="22"/>
          <w:szCs w:val="22"/>
        </w:rPr>
        <w:t>şi</w:t>
      </w:r>
      <w:proofErr w:type="spellEnd"/>
      <w:r w:rsidRPr="00626EDB">
        <w:rPr>
          <w:rFonts w:asciiTheme="minorHAnsi" w:hAnsiTheme="minorHAnsi"/>
          <w:bCs/>
          <w:sz w:val="22"/>
          <w:szCs w:val="22"/>
        </w:rPr>
        <w:t xml:space="preserve"> </w:t>
      </w:r>
      <w:proofErr w:type="spellStart"/>
      <w:r w:rsidRPr="00626EDB">
        <w:rPr>
          <w:rFonts w:asciiTheme="minorHAnsi" w:hAnsiTheme="minorHAnsi"/>
          <w:bCs/>
          <w:sz w:val="22"/>
          <w:szCs w:val="22"/>
        </w:rPr>
        <w:t>activităţile</w:t>
      </w:r>
      <w:proofErr w:type="spellEnd"/>
      <w:r w:rsidRPr="00626EDB">
        <w:rPr>
          <w:rFonts w:asciiTheme="minorHAnsi" w:hAnsiTheme="minorHAnsi"/>
          <w:bCs/>
          <w:sz w:val="22"/>
          <w:szCs w:val="22"/>
        </w:rPr>
        <w:t xml:space="preserve"> descrise succint în SIDU 2021-2027 elaborat de UAT Municipiu reședință de județ.</w:t>
      </w:r>
    </w:p>
    <w:p w14:paraId="73CA19BA" w14:textId="77777777" w:rsidR="00026BD3" w:rsidRPr="00626EDB" w:rsidRDefault="00026BD3" w:rsidP="008D5467">
      <w:pPr>
        <w:pStyle w:val="bullet"/>
        <w:numPr>
          <w:ilvl w:val="0"/>
          <w:numId w:val="0"/>
        </w:numPr>
        <w:spacing w:after="0"/>
        <w:ind w:left="720" w:hanging="360"/>
        <w:rPr>
          <w:rFonts w:asciiTheme="minorHAnsi" w:hAnsiTheme="minorHAnsi"/>
          <w:bCs/>
          <w:sz w:val="22"/>
          <w:szCs w:val="22"/>
        </w:rPr>
      </w:pPr>
    </w:p>
    <w:p w14:paraId="35F1E4FD" w14:textId="1396BB67" w:rsidR="00026BD3" w:rsidRPr="00626EDB" w:rsidRDefault="00026BD3" w:rsidP="008D5467">
      <w:pPr>
        <w:pStyle w:val="bullet"/>
        <w:numPr>
          <w:ilvl w:val="0"/>
          <w:numId w:val="0"/>
        </w:numPr>
        <w:spacing w:before="0" w:after="0"/>
        <w:ind w:left="360"/>
        <w:rPr>
          <w:rFonts w:asciiTheme="minorHAnsi" w:hAnsiTheme="minorHAnsi"/>
          <w:sz w:val="22"/>
          <w:szCs w:val="22"/>
        </w:rPr>
      </w:pPr>
      <w:r w:rsidRPr="00626EDB">
        <w:rPr>
          <w:rFonts w:asciiTheme="minorHAnsi" w:hAnsiTheme="minorHAnsi"/>
          <w:sz w:val="22"/>
          <w:szCs w:val="22"/>
        </w:rPr>
        <w:t>Mă angajez ca documentul strategic să fie declarat conform și admisibil până cel târziu în etapa de contractare a proiectului.</w:t>
      </w:r>
    </w:p>
    <w:p w14:paraId="2337CC49" w14:textId="77777777" w:rsidR="008D5467" w:rsidRPr="00626EDB" w:rsidRDefault="008D5467" w:rsidP="008D5467">
      <w:pPr>
        <w:pStyle w:val="bullet"/>
        <w:numPr>
          <w:ilvl w:val="0"/>
          <w:numId w:val="0"/>
        </w:numPr>
        <w:spacing w:before="0" w:after="0"/>
        <w:ind w:left="720" w:hanging="76"/>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2EA4D3AA" w14:textId="77777777" w:rsidR="008D5467" w:rsidRPr="00626EDB" w:rsidRDefault="008D5467" w:rsidP="008D5467">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t xml:space="preserve">Document suport încărcat în aplicația informatică: </w:t>
      </w:r>
    </w:p>
    <w:p w14:paraId="0458F95D" w14:textId="77777777" w:rsidR="008D5467" w:rsidRPr="00626EDB" w:rsidRDefault="008D5467" w:rsidP="008D5467">
      <w:pPr>
        <w:pStyle w:val="bullet"/>
        <w:numPr>
          <w:ilvl w:val="0"/>
          <w:numId w:val="0"/>
        </w:numPr>
        <w:spacing w:before="0" w:after="0"/>
        <w:ind w:left="1352" w:firstLine="64"/>
        <w:rPr>
          <w:rFonts w:asciiTheme="minorHAnsi" w:hAnsiTheme="minorHAnsi"/>
          <w:sz w:val="22"/>
          <w:szCs w:val="22"/>
        </w:rPr>
      </w:pPr>
    </w:p>
    <w:p w14:paraId="64632363" w14:textId="77777777" w:rsidR="008D5467" w:rsidRPr="00626EDB" w:rsidRDefault="008D5467" w:rsidP="008D5467">
      <w:pPr>
        <w:pStyle w:val="bullet"/>
        <w:numPr>
          <w:ilvl w:val="0"/>
          <w:numId w:val="0"/>
        </w:numPr>
        <w:spacing w:before="0" w:after="0"/>
        <w:ind w:left="1352"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Va fi încărcat în etapa de contractare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Indicare tip document suport care poate fi prezentat pentru a dovedi îndeplinirea cerinței</w:t>
      </w:r>
    </w:p>
    <w:p w14:paraId="4A5170CE" w14:textId="77777777" w:rsidR="008D5467" w:rsidRPr="00626EDB" w:rsidRDefault="008D5467" w:rsidP="008D5467">
      <w:pPr>
        <w:pStyle w:val="bullet"/>
        <w:numPr>
          <w:ilvl w:val="0"/>
          <w:numId w:val="0"/>
        </w:numPr>
        <w:tabs>
          <w:tab w:val="left" w:pos="1440"/>
        </w:tabs>
        <w:spacing w:before="0" w:after="0"/>
        <w:ind w:left="720" w:hanging="360"/>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este cazul</w:t>
      </w:r>
    </w:p>
    <w:p w14:paraId="18A01498" w14:textId="77777777" w:rsidR="008D5467" w:rsidRPr="00626EDB" w:rsidRDefault="008D5467" w:rsidP="008D5467">
      <w:pPr>
        <w:pStyle w:val="bullet"/>
        <w:numPr>
          <w:ilvl w:val="0"/>
          <w:numId w:val="0"/>
        </w:numPr>
        <w:spacing w:before="0" w:after="0"/>
        <w:ind w:left="360"/>
        <w:rPr>
          <w:rFonts w:asciiTheme="minorHAnsi" w:hAnsiTheme="minorHAnsi"/>
          <w:sz w:val="22"/>
          <w:szCs w:val="22"/>
        </w:rPr>
      </w:pPr>
    </w:p>
    <w:p w14:paraId="32F4932C" w14:textId="77777777" w:rsidR="00B103B2" w:rsidRPr="00626EDB" w:rsidRDefault="00B103B2" w:rsidP="00B16354">
      <w:pPr>
        <w:pStyle w:val="bullet"/>
        <w:numPr>
          <w:ilvl w:val="0"/>
          <w:numId w:val="0"/>
        </w:numPr>
        <w:spacing w:before="0" w:after="0"/>
        <w:ind w:left="1352" w:firstLine="64"/>
        <w:rPr>
          <w:rFonts w:asciiTheme="minorHAnsi" w:hAnsiTheme="minorHAnsi"/>
          <w:sz w:val="22"/>
          <w:szCs w:val="22"/>
        </w:rPr>
      </w:pPr>
    </w:p>
    <w:p w14:paraId="5ED0F626" w14:textId="746220C3" w:rsidR="00720E04" w:rsidRPr="00626EDB" w:rsidRDefault="00535047" w:rsidP="00720E04">
      <w:pPr>
        <w:pStyle w:val="ListParagraph"/>
        <w:numPr>
          <w:ilvl w:val="0"/>
          <w:numId w:val="25"/>
        </w:numPr>
        <w:jc w:val="both"/>
        <w:rPr>
          <w:rFonts w:eastAsia="Times New Roman" w:cs="Arial"/>
          <w:b/>
          <w:bCs/>
          <w:color w:val="002060"/>
        </w:rPr>
      </w:pPr>
      <w:r w:rsidRPr="00626EDB">
        <w:rPr>
          <w:rFonts w:eastAsia="Times New Roman" w:cs="Arial"/>
          <w:b/>
          <w:bCs/>
          <w:color w:val="002060"/>
        </w:rPr>
        <w:t>R</w:t>
      </w:r>
      <w:r w:rsidR="00720E04" w:rsidRPr="00626EDB">
        <w:rPr>
          <w:rFonts w:eastAsia="Times New Roman" w:cs="Arial"/>
          <w:b/>
          <w:bCs/>
          <w:color w:val="002060"/>
        </w:rPr>
        <w:t>espectă cerințele specifice de eligibilitate aplicabile proiectului prevăzute în ghidul Solicitantului, după cum urmează:</w:t>
      </w:r>
    </w:p>
    <w:p w14:paraId="599267ED" w14:textId="77777777" w:rsidR="00730D59" w:rsidRPr="00626EDB" w:rsidRDefault="00730D59" w:rsidP="00730D59">
      <w:pPr>
        <w:pStyle w:val="bullet"/>
        <w:numPr>
          <w:ilvl w:val="0"/>
          <w:numId w:val="0"/>
        </w:numPr>
        <w:spacing w:before="0" w:after="0"/>
        <w:ind w:left="720" w:hanging="90"/>
        <w:rPr>
          <w:rFonts w:asciiTheme="minorHAnsi" w:hAnsiTheme="minorHAnsi"/>
          <w:b/>
          <w:color w:val="002060"/>
          <w:sz w:val="22"/>
          <w:szCs w:val="22"/>
        </w:rPr>
      </w:pPr>
    </w:p>
    <w:p w14:paraId="60A9C856" w14:textId="77777777" w:rsidR="00730D59" w:rsidRPr="00626EDB" w:rsidRDefault="00730D59" w:rsidP="00730D59">
      <w:pPr>
        <w:pStyle w:val="bullet"/>
        <w:numPr>
          <w:ilvl w:val="0"/>
          <w:numId w:val="0"/>
        </w:numPr>
        <w:spacing w:before="0" w:after="0"/>
        <w:ind w:left="720" w:hanging="90"/>
        <w:rPr>
          <w:rFonts w:asciiTheme="minorHAnsi" w:hAnsiTheme="minorHAnsi"/>
          <w:b/>
          <w:color w:val="002060"/>
          <w:sz w:val="22"/>
          <w:szCs w:val="22"/>
        </w:rPr>
      </w:pPr>
      <w:r w:rsidRPr="00626EDB">
        <w:rPr>
          <w:rFonts w:asciiTheme="minorHAnsi" w:hAnsiTheme="minorHAnsi"/>
          <w:b/>
          <w:color w:val="002060"/>
          <w:sz w:val="22"/>
          <w:szCs w:val="22"/>
        </w:rPr>
        <w:t xml:space="preserve">B.1. Proiectul și activitățile acestuia se încadrează în acțiunile specifice sprijinite în cadrul Obiectivului Specific și sunt respectate condițiile impuse prin ghidul solicitantului cu privire la activitățile proiectului. </w:t>
      </w:r>
    </w:p>
    <w:p w14:paraId="6C7771E4"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p>
    <w:p w14:paraId="3D593230"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21E726BE"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3BC60F8E"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384F8DD5" w14:textId="223BC7B4" w:rsidR="00730D59" w:rsidRPr="00626EDB" w:rsidRDefault="00730D59" w:rsidP="00730D59">
      <w:pPr>
        <w:pStyle w:val="bullet"/>
        <w:numPr>
          <w:ilvl w:val="0"/>
          <w:numId w:val="0"/>
        </w:numPr>
        <w:spacing w:before="0" w:after="0"/>
        <w:ind w:left="720" w:hanging="90"/>
        <w:rPr>
          <w:rFonts w:asciiTheme="minorHAnsi" w:hAnsiTheme="minorHAnsi"/>
          <w:b/>
          <w:color w:val="002060"/>
          <w:sz w:val="22"/>
          <w:szCs w:val="22"/>
        </w:rPr>
      </w:pPr>
      <w:r w:rsidRPr="00626EDB">
        <w:rPr>
          <w:rFonts w:asciiTheme="minorHAnsi" w:hAnsiTheme="minorHAnsi"/>
          <w:b/>
          <w:color w:val="002060"/>
          <w:sz w:val="22"/>
          <w:szCs w:val="22"/>
        </w:rPr>
        <w:t xml:space="preserve">B.2. Proiectul propus spre </w:t>
      </w:r>
      <w:proofErr w:type="spellStart"/>
      <w:r w:rsidRPr="00626EDB">
        <w:rPr>
          <w:rFonts w:asciiTheme="minorHAnsi" w:hAnsiTheme="minorHAnsi"/>
          <w:b/>
          <w:color w:val="002060"/>
          <w:sz w:val="22"/>
          <w:szCs w:val="22"/>
        </w:rPr>
        <w:t>finanţare</w:t>
      </w:r>
      <w:proofErr w:type="spellEnd"/>
      <w:r w:rsidRPr="00626EDB">
        <w:rPr>
          <w:rFonts w:asciiTheme="minorHAnsi" w:hAnsiTheme="minorHAnsi"/>
          <w:b/>
          <w:color w:val="002060"/>
          <w:sz w:val="22"/>
          <w:szCs w:val="22"/>
        </w:rPr>
        <w:t xml:space="preserve"> nu este încheiat în mod fizic sau implementat integral înainte de depunerea cererii de finanțare în cadrul PR N-V 2021-2027, indiferent dacă toate plățile aferente au fost realizate sau nu de către beneficiar (art. 63 din Regulamentul (UE) nr.  2021/1060 al Parlamentului European și al Consiliului)</w:t>
      </w:r>
      <w:r w:rsidR="00207C48" w:rsidRPr="00626EDB">
        <w:rPr>
          <w:rFonts w:asciiTheme="minorHAnsi" w:hAnsiTheme="minorHAnsi"/>
          <w:b/>
          <w:color w:val="002060"/>
          <w:sz w:val="22"/>
          <w:szCs w:val="22"/>
        </w:rPr>
        <w:t>,</w:t>
      </w:r>
      <w:r w:rsidR="00207C48" w:rsidRPr="00626EDB">
        <w:rPr>
          <w:rFonts w:asciiTheme="minorHAnsi" w:hAnsiTheme="minorHAnsi" w:cstheme="minorHAnsi"/>
          <w:b/>
          <w:color w:val="002060"/>
          <w:sz w:val="22"/>
          <w:szCs w:val="22"/>
        </w:rPr>
        <w:t xml:space="preserve"> </w:t>
      </w:r>
      <w:r w:rsidR="00207C48" w:rsidRPr="00626EDB">
        <w:rPr>
          <w:rFonts w:asciiTheme="minorHAnsi" w:hAnsiTheme="minorHAnsi"/>
          <w:b/>
          <w:color w:val="002060"/>
          <w:sz w:val="22"/>
          <w:szCs w:val="22"/>
        </w:rPr>
        <w:t xml:space="preserve">iar pentru componenta cu ajutor de stat </w:t>
      </w:r>
      <w:proofErr w:type="spellStart"/>
      <w:r w:rsidR="00207C48" w:rsidRPr="00626EDB">
        <w:rPr>
          <w:rFonts w:asciiTheme="minorHAnsi" w:hAnsiTheme="minorHAnsi"/>
          <w:b/>
          <w:color w:val="002060"/>
          <w:sz w:val="22"/>
          <w:szCs w:val="22"/>
        </w:rPr>
        <w:t>lucrarile</w:t>
      </w:r>
      <w:proofErr w:type="spellEnd"/>
      <w:r w:rsidR="00207C48" w:rsidRPr="00626EDB">
        <w:rPr>
          <w:rFonts w:asciiTheme="minorHAnsi" w:hAnsiTheme="minorHAnsi"/>
          <w:b/>
          <w:color w:val="002060"/>
          <w:sz w:val="22"/>
          <w:szCs w:val="22"/>
        </w:rPr>
        <w:t xml:space="preserve"> nu au fost demarate</w:t>
      </w:r>
    </w:p>
    <w:p w14:paraId="5F00F6A6"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p>
    <w:p w14:paraId="43032914"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r w:rsidRPr="00626EDB">
        <w:rPr>
          <w:rFonts w:asciiTheme="minorHAnsi" w:hAnsiTheme="minorHAnsi"/>
          <w:sz w:val="22"/>
          <w:szCs w:val="22"/>
        </w:rPr>
        <w:t xml:space="preserve">Proiect demarat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p>
    <w:p w14:paraId="6B4BB7E2"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p>
    <w:p w14:paraId="52DA4E37"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r w:rsidRPr="00626EDB">
        <w:rPr>
          <w:rFonts w:asciiTheme="minorHAnsi" w:hAnsiTheme="minorHAnsi"/>
          <w:sz w:val="22"/>
          <w:szCs w:val="22"/>
        </w:rPr>
        <w:t xml:space="preserve">Proiect nedemarat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p>
    <w:p w14:paraId="1BF76A3A"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p>
    <w:p w14:paraId="7DB2E92A" w14:textId="77777777" w:rsidR="00730D59" w:rsidRPr="00626EDB" w:rsidRDefault="00730D59" w:rsidP="00730D59">
      <w:pPr>
        <w:pStyle w:val="bullet"/>
        <w:numPr>
          <w:ilvl w:val="0"/>
          <w:numId w:val="0"/>
        </w:numPr>
        <w:spacing w:before="0" w:after="0"/>
        <w:ind w:left="720" w:hanging="90"/>
        <w:rPr>
          <w:rFonts w:asciiTheme="minorHAnsi" w:hAnsiTheme="minorHAnsi"/>
          <w:sz w:val="22"/>
          <w:szCs w:val="22"/>
        </w:rPr>
      </w:pPr>
    </w:p>
    <w:p w14:paraId="53A7F601"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6D95670B"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179EF34E" w14:textId="5080EED2" w:rsidR="00730D59" w:rsidRDefault="00730D59" w:rsidP="00730D59">
      <w:pPr>
        <w:pStyle w:val="bullet"/>
        <w:numPr>
          <w:ilvl w:val="0"/>
          <w:numId w:val="0"/>
        </w:numPr>
        <w:spacing w:before="0" w:after="0"/>
        <w:ind w:left="1352" w:firstLine="64"/>
        <w:rPr>
          <w:rFonts w:asciiTheme="minorHAnsi" w:hAnsiTheme="minorHAnsi"/>
          <w:sz w:val="22"/>
          <w:szCs w:val="22"/>
        </w:rPr>
      </w:pPr>
    </w:p>
    <w:p w14:paraId="7D56C49A" w14:textId="77777777" w:rsidR="00626EDB" w:rsidRPr="00626EDB" w:rsidRDefault="00626EDB" w:rsidP="00730D59">
      <w:pPr>
        <w:pStyle w:val="bullet"/>
        <w:numPr>
          <w:ilvl w:val="0"/>
          <w:numId w:val="0"/>
        </w:numPr>
        <w:spacing w:before="0" w:after="0"/>
        <w:ind w:left="1352" w:firstLine="64"/>
        <w:rPr>
          <w:rFonts w:asciiTheme="minorHAnsi" w:hAnsiTheme="minorHAnsi"/>
          <w:sz w:val="22"/>
          <w:szCs w:val="22"/>
        </w:rPr>
      </w:pPr>
    </w:p>
    <w:p w14:paraId="47E8B6CD" w14:textId="77777777" w:rsidR="00730D59" w:rsidRPr="00EA1ABB" w:rsidRDefault="00730D59" w:rsidP="00730D59">
      <w:pPr>
        <w:pStyle w:val="bullet"/>
        <w:numPr>
          <w:ilvl w:val="0"/>
          <w:numId w:val="0"/>
        </w:numPr>
        <w:spacing w:before="0" w:after="0"/>
        <w:ind w:left="630"/>
        <w:rPr>
          <w:rFonts w:asciiTheme="minorHAnsi" w:hAnsiTheme="minorHAnsi"/>
          <w:b/>
          <w:color w:val="002060"/>
          <w:sz w:val="22"/>
          <w:szCs w:val="22"/>
        </w:rPr>
      </w:pPr>
      <w:r w:rsidRPr="00EA1ABB">
        <w:rPr>
          <w:rFonts w:asciiTheme="minorHAnsi" w:hAnsiTheme="minorHAnsi"/>
          <w:b/>
          <w:iCs/>
          <w:color w:val="002060"/>
          <w:sz w:val="22"/>
          <w:szCs w:val="22"/>
          <w:lang w:eastAsia="sk-SK"/>
        </w:rPr>
        <w:t xml:space="preserve">B.3. </w:t>
      </w:r>
      <w:r w:rsidRPr="00EA1ABB">
        <w:rPr>
          <w:rFonts w:asciiTheme="minorHAnsi" w:hAnsiTheme="minorHAnsi"/>
          <w:b/>
          <w:color w:val="002060"/>
          <w:sz w:val="22"/>
          <w:szCs w:val="22"/>
        </w:rPr>
        <w:t xml:space="preserve">Proiectul propus nu a mai beneficiat de </w:t>
      </w:r>
      <w:proofErr w:type="spellStart"/>
      <w:r w:rsidRPr="00EA1ABB">
        <w:rPr>
          <w:rFonts w:asciiTheme="minorHAnsi" w:hAnsiTheme="minorHAnsi"/>
          <w:b/>
          <w:color w:val="002060"/>
          <w:sz w:val="22"/>
          <w:szCs w:val="22"/>
        </w:rPr>
        <w:t>finanţare</w:t>
      </w:r>
      <w:proofErr w:type="spellEnd"/>
      <w:r w:rsidRPr="00EA1ABB">
        <w:rPr>
          <w:rFonts w:asciiTheme="minorHAnsi" w:hAnsiTheme="minorHAnsi"/>
          <w:b/>
          <w:color w:val="002060"/>
          <w:sz w:val="22"/>
          <w:szCs w:val="22"/>
        </w:rPr>
        <w:t xml:space="preserve"> publică în ultimii 5 ani, pentru </w:t>
      </w:r>
      <w:proofErr w:type="spellStart"/>
      <w:r w:rsidRPr="00EA1ABB">
        <w:rPr>
          <w:rFonts w:asciiTheme="minorHAnsi" w:hAnsiTheme="minorHAnsi"/>
          <w:b/>
          <w:color w:val="002060"/>
          <w:sz w:val="22"/>
          <w:szCs w:val="22"/>
        </w:rPr>
        <w:t>acelaşi</w:t>
      </w:r>
      <w:proofErr w:type="spellEnd"/>
      <w:r w:rsidRPr="00EA1ABB">
        <w:rPr>
          <w:rFonts w:asciiTheme="minorHAnsi" w:hAnsiTheme="minorHAnsi"/>
          <w:b/>
          <w:color w:val="002060"/>
          <w:sz w:val="22"/>
          <w:szCs w:val="22"/>
        </w:rPr>
        <w:t xml:space="preserve"> tip de </w:t>
      </w:r>
      <w:proofErr w:type="spellStart"/>
      <w:r w:rsidRPr="00EA1ABB">
        <w:rPr>
          <w:rFonts w:asciiTheme="minorHAnsi" w:hAnsiTheme="minorHAnsi"/>
          <w:b/>
          <w:color w:val="002060"/>
          <w:sz w:val="22"/>
          <w:szCs w:val="22"/>
        </w:rPr>
        <w:t>activităţi</w:t>
      </w:r>
      <w:proofErr w:type="spellEnd"/>
      <w:r w:rsidRPr="00EA1ABB">
        <w:rPr>
          <w:rFonts w:asciiTheme="minorHAnsi" w:hAnsiTheme="minorHAnsi"/>
          <w:b/>
          <w:color w:val="002060"/>
          <w:sz w:val="22"/>
          <w:szCs w:val="22"/>
        </w:rPr>
        <w:t xml:space="preserve"> realizate asupra aceleiași infrastructuri/ </w:t>
      </w:r>
      <w:proofErr w:type="spellStart"/>
      <w:r w:rsidRPr="00EA1ABB">
        <w:rPr>
          <w:rFonts w:asciiTheme="minorHAnsi" w:hAnsiTheme="minorHAnsi"/>
          <w:b/>
          <w:color w:val="002060"/>
          <w:sz w:val="22"/>
          <w:szCs w:val="22"/>
        </w:rPr>
        <w:t>aceluiaşi</w:t>
      </w:r>
      <w:proofErr w:type="spellEnd"/>
      <w:r w:rsidRPr="00EA1ABB">
        <w:rPr>
          <w:rFonts w:asciiTheme="minorHAnsi" w:hAnsiTheme="minorHAnsi"/>
          <w:b/>
          <w:color w:val="002060"/>
          <w:sz w:val="22"/>
          <w:szCs w:val="22"/>
        </w:rPr>
        <w:t xml:space="preserve"> segment de infrastructură </w:t>
      </w:r>
      <w:proofErr w:type="spellStart"/>
      <w:r w:rsidRPr="00EA1ABB">
        <w:rPr>
          <w:rFonts w:asciiTheme="minorHAnsi" w:hAnsiTheme="minorHAnsi"/>
          <w:b/>
          <w:color w:val="002060"/>
          <w:sz w:val="22"/>
          <w:szCs w:val="22"/>
        </w:rPr>
        <w:t>şi</w:t>
      </w:r>
      <w:proofErr w:type="spellEnd"/>
      <w:r w:rsidRPr="00EA1ABB">
        <w:rPr>
          <w:rFonts w:asciiTheme="minorHAnsi" w:hAnsiTheme="minorHAnsi"/>
          <w:b/>
          <w:color w:val="002060"/>
          <w:sz w:val="22"/>
          <w:szCs w:val="22"/>
        </w:rPr>
        <w:t xml:space="preserve"> nu beneficiază în prezent de fonduri publice din alte surse de </w:t>
      </w:r>
      <w:proofErr w:type="spellStart"/>
      <w:r w:rsidRPr="00EA1ABB">
        <w:rPr>
          <w:rFonts w:asciiTheme="minorHAnsi" w:hAnsiTheme="minorHAnsi"/>
          <w:b/>
          <w:color w:val="002060"/>
          <w:sz w:val="22"/>
          <w:szCs w:val="22"/>
        </w:rPr>
        <w:t>finanţare</w:t>
      </w:r>
      <w:proofErr w:type="spellEnd"/>
      <w:r w:rsidRPr="00EA1ABB">
        <w:rPr>
          <w:rFonts w:asciiTheme="minorHAnsi" w:hAnsiTheme="minorHAnsi"/>
          <w:b/>
          <w:color w:val="002060"/>
          <w:sz w:val="22"/>
          <w:szCs w:val="22"/>
        </w:rPr>
        <w:t>, altele decât cele ale solicitantului, conform prevederilor ghidului solicitantului</w:t>
      </w:r>
    </w:p>
    <w:p w14:paraId="45B9AA8B" w14:textId="77777777" w:rsidR="00730D59" w:rsidRPr="00626EDB" w:rsidRDefault="00730D59" w:rsidP="00730D59">
      <w:pPr>
        <w:pStyle w:val="bullet"/>
        <w:numPr>
          <w:ilvl w:val="0"/>
          <w:numId w:val="0"/>
        </w:numPr>
        <w:spacing w:before="0" w:after="0"/>
        <w:ind w:left="630"/>
        <w:rPr>
          <w:rFonts w:asciiTheme="minorHAnsi" w:hAnsiTheme="minorHAnsi"/>
          <w:sz w:val="22"/>
          <w:szCs w:val="22"/>
        </w:rPr>
      </w:pPr>
    </w:p>
    <w:p w14:paraId="7ED068B0" w14:textId="77777777" w:rsidR="00730D59" w:rsidRPr="00626EDB" w:rsidRDefault="00730D59" w:rsidP="00730D59">
      <w:pPr>
        <w:pStyle w:val="bullet"/>
        <w:numPr>
          <w:ilvl w:val="0"/>
          <w:numId w:val="0"/>
        </w:numPr>
        <w:spacing w:before="0" w:after="0"/>
        <w:ind w:left="630"/>
        <w:rPr>
          <w:rFonts w:asciiTheme="minorHAnsi" w:hAnsiTheme="minorHAnsi"/>
          <w:sz w:val="22"/>
          <w:szCs w:val="22"/>
        </w:rPr>
      </w:pPr>
      <w:r w:rsidRPr="00626EDB">
        <w:rPr>
          <w:rFonts w:asciiTheme="minorHAnsi" w:hAnsiTheme="minorHAnsi"/>
          <w:sz w:val="22"/>
          <w:szCs w:val="22"/>
        </w:rPr>
        <w:t xml:space="preserve">Pentru proiectele demarate – condiția reprezintă ultimii 5 ani de dinainte de data emiterii ordinului de începere a contractului de lucrări aferent </w:t>
      </w:r>
      <w:proofErr w:type="spellStart"/>
      <w:r w:rsidRPr="00626EDB">
        <w:rPr>
          <w:rFonts w:asciiTheme="minorHAnsi" w:hAnsiTheme="minorHAnsi"/>
          <w:sz w:val="22"/>
          <w:szCs w:val="22"/>
        </w:rPr>
        <w:t>şi</w:t>
      </w:r>
      <w:proofErr w:type="spellEnd"/>
      <w:r w:rsidRPr="00626EDB">
        <w:rPr>
          <w:rFonts w:asciiTheme="minorHAnsi" w:hAnsiTheme="minorHAnsi"/>
          <w:sz w:val="22"/>
          <w:szCs w:val="22"/>
        </w:rPr>
        <w:t xml:space="preserve"> nu se află în perioada de </w:t>
      </w:r>
      <w:proofErr w:type="spellStart"/>
      <w:r w:rsidRPr="00626EDB">
        <w:rPr>
          <w:rFonts w:asciiTheme="minorHAnsi" w:hAnsiTheme="minorHAnsi"/>
          <w:sz w:val="22"/>
          <w:szCs w:val="22"/>
        </w:rPr>
        <w:t>garanţie</w:t>
      </w:r>
      <w:proofErr w:type="spellEnd"/>
      <w:r w:rsidRPr="00626EDB">
        <w:rPr>
          <w:rFonts w:asciiTheme="minorHAnsi" w:hAnsiTheme="minorHAnsi"/>
          <w:sz w:val="22"/>
          <w:szCs w:val="22"/>
        </w:rPr>
        <w:t xml:space="preserve"> pentru </w:t>
      </w:r>
      <w:proofErr w:type="spellStart"/>
      <w:r w:rsidRPr="00626EDB">
        <w:rPr>
          <w:rFonts w:asciiTheme="minorHAnsi" w:hAnsiTheme="minorHAnsi"/>
          <w:sz w:val="22"/>
          <w:szCs w:val="22"/>
        </w:rPr>
        <w:t>activităţile</w:t>
      </w:r>
      <w:proofErr w:type="spellEnd"/>
      <w:r w:rsidRPr="00626EDB">
        <w:rPr>
          <w:rFonts w:asciiTheme="minorHAnsi" w:hAnsiTheme="minorHAnsi"/>
          <w:sz w:val="22"/>
          <w:szCs w:val="22"/>
        </w:rPr>
        <w:t xml:space="preserve"> enumerate anterior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p>
    <w:p w14:paraId="1C4D321C" w14:textId="77777777" w:rsidR="00730D59" w:rsidRPr="00626EDB" w:rsidRDefault="00730D59" w:rsidP="00730D59">
      <w:pPr>
        <w:pStyle w:val="bullet"/>
        <w:numPr>
          <w:ilvl w:val="0"/>
          <w:numId w:val="0"/>
        </w:numPr>
        <w:spacing w:before="0" w:after="0"/>
        <w:ind w:left="630"/>
        <w:rPr>
          <w:rFonts w:asciiTheme="minorHAnsi" w:hAnsiTheme="minorHAnsi"/>
          <w:sz w:val="22"/>
          <w:szCs w:val="22"/>
        </w:rPr>
      </w:pPr>
    </w:p>
    <w:p w14:paraId="58880D8C" w14:textId="77777777" w:rsidR="00730D59" w:rsidRPr="00626EDB" w:rsidRDefault="00730D59" w:rsidP="00730D59">
      <w:pPr>
        <w:pStyle w:val="bullet"/>
        <w:numPr>
          <w:ilvl w:val="0"/>
          <w:numId w:val="0"/>
        </w:numPr>
        <w:spacing w:before="0" w:after="0"/>
        <w:ind w:left="630"/>
        <w:rPr>
          <w:rFonts w:asciiTheme="minorHAnsi" w:hAnsiTheme="minorHAnsi"/>
          <w:sz w:val="22"/>
          <w:szCs w:val="22"/>
        </w:rPr>
      </w:pPr>
      <w:r w:rsidRPr="00626EDB">
        <w:rPr>
          <w:rFonts w:asciiTheme="minorHAnsi" w:hAnsiTheme="minorHAnsi"/>
          <w:sz w:val="22"/>
          <w:szCs w:val="22"/>
        </w:rPr>
        <w:t xml:space="preserve">Pentru proiectele nedemarate - condiția reprezintă ultimii 5 ani de dinainte de data depunerii Cererii de </w:t>
      </w:r>
      <w:proofErr w:type="spellStart"/>
      <w:r w:rsidRPr="00626EDB">
        <w:rPr>
          <w:rFonts w:asciiTheme="minorHAnsi" w:hAnsiTheme="minorHAnsi"/>
          <w:sz w:val="22"/>
          <w:szCs w:val="22"/>
        </w:rPr>
        <w:t>Finanţare</w:t>
      </w:r>
      <w:proofErr w:type="spellEnd"/>
      <w:r w:rsidRPr="00626EDB">
        <w:rPr>
          <w:rFonts w:asciiTheme="minorHAnsi" w:hAnsiTheme="minorHAnsi"/>
          <w:sz w:val="22"/>
          <w:szCs w:val="22"/>
        </w:rPr>
        <w:t xml:space="preserve">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p>
    <w:p w14:paraId="767CA898" w14:textId="77777777" w:rsidR="00730D59" w:rsidRPr="00626EDB" w:rsidRDefault="00730D59" w:rsidP="00730D59">
      <w:pPr>
        <w:pStyle w:val="bullet"/>
        <w:numPr>
          <w:ilvl w:val="0"/>
          <w:numId w:val="0"/>
        </w:numPr>
        <w:spacing w:before="0" w:after="0"/>
        <w:ind w:left="630"/>
        <w:rPr>
          <w:rFonts w:asciiTheme="minorHAnsi" w:hAnsiTheme="minorHAnsi"/>
          <w:i/>
          <w:iCs/>
          <w:sz w:val="22"/>
          <w:szCs w:val="22"/>
          <w:lang w:eastAsia="sk-SK"/>
        </w:rPr>
      </w:pPr>
    </w:p>
    <w:p w14:paraId="275CCF46"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2E88743E"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43E030C3"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0ABB7233" w14:textId="77777777" w:rsidR="00730D59" w:rsidRPr="00EA1ABB" w:rsidRDefault="00730D59" w:rsidP="00730D59">
      <w:pPr>
        <w:pStyle w:val="bullet"/>
        <w:numPr>
          <w:ilvl w:val="0"/>
          <w:numId w:val="0"/>
        </w:numPr>
        <w:spacing w:before="0" w:after="0"/>
        <w:ind w:left="720" w:hanging="76"/>
        <w:rPr>
          <w:rFonts w:asciiTheme="minorHAnsi" w:hAnsiTheme="minorHAnsi"/>
          <w:b/>
          <w:color w:val="002060"/>
          <w:sz w:val="22"/>
          <w:szCs w:val="22"/>
        </w:rPr>
      </w:pPr>
      <w:r w:rsidRPr="00EA1ABB">
        <w:rPr>
          <w:rFonts w:asciiTheme="minorHAnsi" w:hAnsiTheme="minorHAnsi"/>
          <w:b/>
          <w:color w:val="002060"/>
          <w:sz w:val="22"/>
          <w:szCs w:val="22"/>
        </w:rPr>
        <w:t>B.4. Proiectul se încadrează în limitele valorilor minime și maxime nerambursabile solicitate stabilite conform prevederilor ghidurilor</w:t>
      </w:r>
    </w:p>
    <w:p w14:paraId="5418BB55"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53D79D8B"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11C3CC65"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1F84EB93"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494E38AC" w14:textId="77777777" w:rsidR="00730D59" w:rsidRPr="00EA1ABB" w:rsidRDefault="00730D59" w:rsidP="00730D59">
      <w:pPr>
        <w:pStyle w:val="bullet"/>
        <w:numPr>
          <w:ilvl w:val="0"/>
          <w:numId w:val="0"/>
        </w:numPr>
        <w:spacing w:before="0" w:after="0"/>
        <w:ind w:left="720" w:hanging="76"/>
        <w:rPr>
          <w:rFonts w:asciiTheme="minorHAnsi" w:hAnsiTheme="minorHAnsi"/>
          <w:b/>
          <w:color w:val="002060"/>
          <w:sz w:val="22"/>
          <w:szCs w:val="22"/>
        </w:rPr>
      </w:pPr>
      <w:r w:rsidRPr="00EA1ABB">
        <w:rPr>
          <w:rFonts w:asciiTheme="minorHAnsi" w:hAnsiTheme="minorHAnsi"/>
          <w:b/>
          <w:color w:val="002060"/>
          <w:sz w:val="22"/>
          <w:szCs w:val="22"/>
        </w:rPr>
        <w:t>B.5. Proiectul va fi implementat până cel târziu la data de 31.12.2029</w:t>
      </w:r>
    </w:p>
    <w:p w14:paraId="58E10942"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4C2CFC99"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74E34854"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4E5ABB0C"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09C69102" w14:textId="77777777" w:rsidR="00730D59" w:rsidRPr="00EA1ABB" w:rsidRDefault="00730D59" w:rsidP="00730D59">
      <w:pPr>
        <w:pStyle w:val="bullet"/>
        <w:numPr>
          <w:ilvl w:val="0"/>
          <w:numId w:val="0"/>
        </w:numPr>
        <w:spacing w:before="0" w:after="0"/>
        <w:ind w:left="720" w:hanging="12"/>
        <w:rPr>
          <w:rFonts w:asciiTheme="minorHAnsi" w:hAnsiTheme="minorHAnsi"/>
          <w:b/>
          <w:color w:val="002060"/>
          <w:sz w:val="22"/>
          <w:szCs w:val="22"/>
        </w:rPr>
      </w:pPr>
      <w:r w:rsidRPr="00EA1ABB">
        <w:rPr>
          <w:rFonts w:asciiTheme="minorHAnsi" w:hAnsiTheme="minorHAnsi"/>
          <w:b/>
          <w:color w:val="002060"/>
          <w:sz w:val="22"/>
          <w:szCs w:val="22"/>
        </w:rPr>
        <w:t>B.6. Investiția ce face obiectul proiectului este localizată în Regiunea Nord-Vest în cu respectarea condițiilor impuse prin ghidul solicitantului</w:t>
      </w:r>
    </w:p>
    <w:p w14:paraId="21B59E72"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4F8C2F0A"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r w:rsidRPr="00626EDB">
        <w:rPr>
          <w:rFonts w:asciiTheme="minorHAnsi" w:hAnsiTheme="minorHAnsi"/>
          <w:sz w:val="22"/>
          <w:szCs w:val="22"/>
        </w:rPr>
        <w:t xml:space="preserve">Mediul urban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p>
    <w:p w14:paraId="4FF5723E"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162C85AC"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r w:rsidRPr="00626EDB">
        <w:rPr>
          <w:rFonts w:asciiTheme="minorHAnsi" w:hAnsiTheme="minorHAnsi"/>
          <w:sz w:val="22"/>
          <w:szCs w:val="22"/>
        </w:rPr>
        <w:t xml:space="preserve">Mediul urban și rural (ZUF) </w:t>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p>
    <w:p w14:paraId="4510E675"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34660194"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485753E5"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593A5CD2"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2F07BBF5" w14:textId="77777777" w:rsidR="00730D59" w:rsidRPr="00EA1ABB" w:rsidRDefault="00730D59" w:rsidP="00730D59">
      <w:pPr>
        <w:pStyle w:val="bullet"/>
        <w:numPr>
          <w:ilvl w:val="0"/>
          <w:numId w:val="0"/>
        </w:numPr>
        <w:spacing w:before="0" w:after="0"/>
        <w:ind w:left="720" w:hanging="12"/>
        <w:rPr>
          <w:rFonts w:asciiTheme="minorHAnsi" w:hAnsiTheme="minorHAnsi"/>
          <w:b/>
          <w:color w:val="002060"/>
          <w:sz w:val="22"/>
          <w:szCs w:val="22"/>
        </w:rPr>
      </w:pPr>
      <w:r w:rsidRPr="00EA1ABB">
        <w:rPr>
          <w:rFonts w:asciiTheme="minorHAnsi" w:hAnsiTheme="minorHAnsi"/>
          <w:b/>
          <w:color w:val="002060"/>
          <w:sz w:val="22"/>
          <w:szCs w:val="22"/>
        </w:rPr>
        <w:t>B.7. Proiectul respectă principiile privind dezvoltarea durabilă, egalitatea de șanse, gen și nediscriminarea în conformitate cu prevederile ghidului specific și a legislației în vigoare, inclusiv respectarea aplicării principiului DNSH – Imunizare climatică</w:t>
      </w:r>
    </w:p>
    <w:p w14:paraId="56C26D69"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7BEC32F4"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2F6BA45E"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lastRenderedPageBreak/>
        <w:tab/>
      </w:r>
      <w:r w:rsidRPr="00626EDB">
        <w:rPr>
          <w:rFonts w:asciiTheme="minorHAnsi" w:hAnsiTheme="minorHAnsi"/>
          <w:sz w:val="22"/>
          <w:szCs w:val="22"/>
        </w:rPr>
        <w:tab/>
      </w:r>
    </w:p>
    <w:p w14:paraId="4F8D6903"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7F028123" w14:textId="77777777" w:rsidR="00730D59" w:rsidRPr="00EA1ABB" w:rsidRDefault="00730D59" w:rsidP="00EA1ABB">
      <w:pPr>
        <w:pStyle w:val="bullet"/>
        <w:numPr>
          <w:ilvl w:val="0"/>
          <w:numId w:val="0"/>
        </w:numPr>
        <w:spacing w:before="0" w:after="0"/>
        <w:ind w:left="720"/>
        <w:rPr>
          <w:rFonts w:asciiTheme="minorHAnsi" w:hAnsiTheme="minorHAnsi"/>
          <w:b/>
          <w:color w:val="002060"/>
          <w:sz w:val="22"/>
          <w:szCs w:val="22"/>
        </w:rPr>
      </w:pPr>
      <w:r w:rsidRPr="00EA1ABB">
        <w:rPr>
          <w:rFonts w:asciiTheme="minorHAnsi" w:hAnsiTheme="minorHAnsi"/>
          <w:b/>
          <w:color w:val="002060"/>
          <w:sz w:val="22"/>
          <w:szCs w:val="22"/>
        </w:rPr>
        <w:t xml:space="preserve">B.8. Proiectul este inclus în cadrul unei Strategii teritoriale, respectiv SIDU 2021-2027 elaborat de UAT Municipiu reședință de județ  . </w:t>
      </w:r>
    </w:p>
    <w:p w14:paraId="1E210EE2" w14:textId="77777777" w:rsidR="00730D59" w:rsidRPr="00EA1ABB" w:rsidRDefault="00730D59" w:rsidP="00EA1ABB">
      <w:pPr>
        <w:pStyle w:val="bullet"/>
        <w:numPr>
          <w:ilvl w:val="0"/>
          <w:numId w:val="0"/>
        </w:numPr>
        <w:spacing w:before="0" w:after="0"/>
        <w:ind w:left="720"/>
        <w:rPr>
          <w:rFonts w:asciiTheme="minorHAnsi" w:hAnsiTheme="minorHAnsi"/>
          <w:b/>
          <w:color w:val="002060"/>
          <w:sz w:val="22"/>
          <w:szCs w:val="22"/>
        </w:rPr>
      </w:pPr>
      <w:r w:rsidRPr="00EA1ABB">
        <w:rPr>
          <w:rFonts w:asciiTheme="minorHAnsi" w:hAnsiTheme="minorHAnsi"/>
          <w:b/>
          <w:color w:val="002060"/>
          <w:sz w:val="22"/>
          <w:szCs w:val="22"/>
        </w:rPr>
        <w:t>Proiectul coincide minimum cu localizarea și activitățile descrise succint în SIDU 2021-2027 elaborat de UAT Municipiu reședință de județ.</w:t>
      </w:r>
    </w:p>
    <w:p w14:paraId="7544AE9E" w14:textId="77777777" w:rsidR="00730D59" w:rsidRPr="00EA1ABB" w:rsidRDefault="00730D59" w:rsidP="00EA1ABB">
      <w:pPr>
        <w:pStyle w:val="bullet"/>
        <w:numPr>
          <w:ilvl w:val="0"/>
          <w:numId w:val="0"/>
        </w:numPr>
        <w:spacing w:before="0" w:after="0"/>
        <w:ind w:left="720"/>
        <w:rPr>
          <w:rFonts w:asciiTheme="minorHAnsi" w:hAnsiTheme="minorHAnsi"/>
          <w:b/>
          <w:color w:val="002060"/>
          <w:sz w:val="22"/>
          <w:szCs w:val="22"/>
        </w:rPr>
      </w:pPr>
      <w:r w:rsidRPr="00EA1ABB">
        <w:rPr>
          <w:rFonts w:asciiTheme="minorHAnsi" w:hAnsiTheme="minorHAnsi"/>
          <w:b/>
          <w:color w:val="002060"/>
          <w:sz w:val="22"/>
          <w:szCs w:val="22"/>
        </w:rPr>
        <w:t xml:space="preserve">Mă angajez ca până cel târziu în etapa de contactare a proiectului, documentul strategic să fie declarat conform și admisibil.  </w:t>
      </w:r>
    </w:p>
    <w:p w14:paraId="66EBDE47" w14:textId="77777777" w:rsidR="00730D59" w:rsidRPr="00626EDB" w:rsidRDefault="00730D59" w:rsidP="00730D59">
      <w:pPr>
        <w:pStyle w:val="bullet"/>
        <w:numPr>
          <w:ilvl w:val="0"/>
          <w:numId w:val="0"/>
        </w:numPr>
        <w:spacing w:before="0" w:after="0"/>
        <w:ind w:left="720" w:hanging="360"/>
        <w:rPr>
          <w:rFonts w:asciiTheme="minorHAnsi" w:hAnsiTheme="minorHAnsi"/>
          <w:sz w:val="22"/>
          <w:szCs w:val="22"/>
        </w:rPr>
      </w:pPr>
    </w:p>
    <w:p w14:paraId="01BB45CE"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0871948E"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085CBF38"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69207138" w14:textId="77777777" w:rsidR="00730D59" w:rsidRPr="002D5E5D" w:rsidRDefault="00730D59" w:rsidP="00730D59">
      <w:pPr>
        <w:pStyle w:val="bullet"/>
        <w:numPr>
          <w:ilvl w:val="0"/>
          <w:numId w:val="0"/>
        </w:numPr>
        <w:spacing w:before="0" w:after="0"/>
        <w:ind w:left="720" w:hanging="360"/>
        <w:rPr>
          <w:rFonts w:asciiTheme="minorHAnsi" w:hAnsiTheme="minorHAnsi"/>
          <w:b/>
          <w:color w:val="002060"/>
          <w:sz w:val="22"/>
          <w:szCs w:val="22"/>
        </w:rPr>
      </w:pPr>
      <w:r w:rsidRPr="002D5E5D">
        <w:rPr>
          <w:rFonts w:asciiTheme="minorHAnsi" w:hAnsiTheme="minorHAnsi"/>
          <w:b/>
          <w:color w:val="002060"/>
          <w:sz w:val="22"/>
          <w:szCs w:val="22"/>
        </w:rPr>
        <w:t xml:space="preserve"> B.9. Proiectul depus are un caracter integrat</w:t>
      </w:r>
    </w:p>
    <w:p w14:paraId="1CA45089"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66B24686"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604869B4"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550C153A"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4B972F0E" w14:textId="00E36F95" w:rsidR="00730D59" w:rsidRPr="002D5E5D" w:rsidRDefault="00730D59" w:rsidP="002D5E5D">
      <w:pPr>
        <w:pStyle w:val="bullet"/>
        <w:numPr>
          <w:ilvl w:val="0"/>
          <w:numId w:val="0"/>
        </w:numPr>
        <w:spacing w:before="0" w:after="0"/>
        <w:ind w:left="450"/>
        <w:rPr>
          <w:rFonts w:asciiTheme="minorHAnsi" w:hAnsiTheme="minorHAnsi"/>
          <w:b/>
          <w:color w:val="002060"/>
          <w:sz w:val="22"/>
          <w:szCs w:val="22"/>
        </w:rPr>
      </w:pPr>
      <w:r w:rsidRPr="002D5E5D">
        <w:rPr>
          <w:rFonts w:asciiTheme="minorHAnsi" w:hAnsiTheme="minorHAnsi"/>
          <w:b/>
          <w:color w:val="002060"/>
          <w:sz w:val="22"/>
          <w:szCs w:val="22"/>
        </w:rPr>
        <w:t xml:space="preserve">B.10. În calitate de reprezentant legal al solicitantului care își exercită atribuțiile de drept pe perioada procesului de evaluare, selecție și contractare </w:t>
      </w:r>
      <w:r w:rsidRPr="002D5E5D">
        <w:rPr>
          <w:rFonts w:asciiTheme="minorHAnsi" w:hAnsiTheme="minorHAnsi" w:cs="EUAlbertina"/>
          <w:b/>
          <w:color w:val="002060"/>
          <w:sz w:val="22"/>
          <w:szCs w:val="22"/>
        </w:rPr>
        <w:t>declar că activitățile propuse în cadrul proiectului nu intră sub incidența regulilor ajutorului de stat conform legislației în vigoare</w:t>
      </w:r>
      <w:r w:rsidR="00F007DF" w:rsidRPr="002D5E5D">
        <w:rPr>
          <w:rFonts w:asciiTheme="minorHAnsi" w:hAnsiTheme="minorHAnsi" w:cs="EUAlbertina"/>
          <w:b/>
          <w:color w:val="002060"/>
          <w:sz w:val="22"/>
          <w:szCs w:val="22"/>
        </w:rPr>
        <w:t xml:space="preserve">, cu </w:t>
      </w:r>
      <w:proofErr w:type="spellStart"/>
      <w:r w:rsidR="00F007DF" w:rsidRPr="002D5E5D">
        <w:rPr>
          <w:rFonts w:asciiTheme="minorHAnsi" w:hAnsiTheme="minorHAnsi" w:cs="EUAlbertina"/>
          <w:b/>
          <w:color w:val="002060"/>
          <w:sz w:val="22"/>
          <w:szCs w:val="22"/>
        </w:rPr>
        <w:t>exceptia</w:t>
      </w:r>
      <w:proofErr w:type="spellEnd"/>
      <w:r w:rsidR="00F007DF" w:rsidRPr="002D5E5D">
        <w:rPr>
          <w:rFonts w:asciiTheme="minorHAnsi" w:hAnsiTheme="minorHAnsi" w:cs="EUAlbertina"/>
          <w:b/>
          <w:color w:val="002060"/>
          <w:sz w:val="22"/>
          <w:szCs w:val="22"/>
        </w:rPr>
        <w:t xml:space="preserve"> celor aferente </w:t>
      </w:r>
      <w:proofErr w:type="spellStart"/>
      <w:r w:rsidR="00F007DF" w:rsidRPr="002D5E5D">
        <w:rPr>
          <w:rFonts w:asciiTheme="minorHAnsi" w:hAnsiTheme="minorHAnsi" w:cs="EUAlbertina"/>
          <w:b/>
          <w:color w:val="002060"/>
          <w:sz w:val="22"/>
          <w:szCs w:val="22"/>
        </w:rPr>
        <w:t>pietelor</w:t>
      </w:r>
      <w:proofErr w:type="spellEnd"/>
      <w:r w:rsidR="00F007DF" w:rsidRPr="002D5E5D">
        <w:rPr>
          <w:rFonts w:asciiTheme="minorHAnsi" w:hAnsiTheme="minorHAnsi" w:cs="EUAlbertina"/>
          <w:b/>
          <w:color w:val="002060"/>
          <w:sz w:val="22"/>
          <w:szCs w:val="22"/>
        </w:rPr>
        <w:t xml:space="preserve"> agroalimentare.</w:t>
      </w:r>
    </w:p>
    <w:p w14:paraId="01F515E4" w14:textId="77777777" w:rsidR="00730D59" w:rsidRPr="00626EDB" w:rsidRDefault="00730D59" w:rsidP="00730D59">
      <w:pPr>
        <w:pStyle w:val="bullet"/>
        <w:numPr>
          <w:ilvl w:val="0"/>
          <w:numId w:val="0"/>
        </w:numPr>
        <w:spacing w:before="0" w:after="0"/>
        <w:ind w:left="720"/>
        <w:rPr>
          <w:rFonts w:asciiTheme="minorHAnsi" w:hAnsiTheme="minorHAnsi"/>
          <w:sz w:val="22"/>
          <w:szCs w:val="22"/>
        </w:rPr>
      </w:pPr>
    </w:p>
    <w:p w14:paraId="32556B39"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11FF47AC"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096D536D"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42262A14" w14:textId="77777777" w:rsidR="00730D59" w:rsidRPr="00781551" w:rsidRDefault="00730D59" w:rsidP="00781551">
      <w:pPr>
        <w:pStyle w:val="bullet"/>
        <w:numPr>
          <w:ilvl w:val="0"/>
          <w:numId w:val="0"/>
        </w:numPr>
        <w:spacing w:before="0" w:after="0"/>
        <w:ind w:left="540"/>
        <w:rPr>
          <w:rFonts w:asciiTheme="minorHAnsi" w:hAnsiTheme="minorHAnsi"/>
          <w:b/>
          <w:color w:val="002060"/>
          <w:sz w:val="22"/>
          <w:szCs w:val="22"/>
        </w:rPr>
      </w:pPr>
      <w:r w:rsidRPr="00781551">
        <w:rPr>
          <w:rFonts w:asciiTheme="minorHAnsi" w:hAnsiTheme="minorHAnsi"/>
          <w:b/>
          <w:color w:val="002060"/>
          <w:sz w:val="22"/>
          <w:szCs w:val="22"/>
        </w:rPr>
        <w:t xml:space="preserve">B.11. În calitate de reprezentant legal al solicitantului care își exercită atribuțiile de drept pe perioada procesului de evaluare, selecție și contractare declar că prin proiectul propus nu solicităm finanțare pentru cheltuieli care generează venituri iar </w:t>
      </w:r>
      <w:r w:rsidRPr="00781551">
        <w:rPr>
          <w:rFonts w:asciiTheme="minorHAnsi" w:hAnsiTheme="minorHAnsi" w:cstheme="minorHAnsi"/>
          <w:b/>
          <w:color w:val="002060"/>
          <w:sz w:val="22"/>
          <w:szCs w:val="22"/>
        </w:rPr>
        <w:t xml:space="preserve"> infrastructura/bunurile rezultate, aferente acestora, vor fi puse la </w:t>
      </w:r>
      <w:proofErr w:type="spellStart"/>
      <w:r w:rsidRPr="00781551">
        <w:rPr>
          <w:rFonts w:asciiTheme="minorHAnsi" w:hAnsiTheme="minorHAnsi" w:cstheme="minorHAnsi"/>
          <w:b/>
          <w:color w:val="002060"/>
          <w:sz w:val="22"/>
          <w:szCs w:val="22"/>
        </w:rPr>
        <w:t>dispoziţia</w:t>
      </w:r>
      <w:proofErr w:type="spellEnd"/>
      <w:r w:rsidRPr="00781551">
        <w:rPr>
          <w:rFonts w:asciiTheme="minorHAnsi" w:hAnsiTheme="minorHAnsi" w:cstheme="minorHAnsi"/>
          <w:b/>
          <w:color w:val="002060"/>
          <w:sz w:val="22"/>
          <w:szCs w:val="22"/>
        </w:rPr>
        <w:t xml:space="preserve"> beneficiarilor finali în mod gratuit, nelimitat, transparent și nediscriminatoriu, proiectul nefiind generator de profit</w:t>
      </w:r>
      <w:r w:rsidRPr="00781551">
        <w:rPr>
          <w:rFonts w:asciiTheme="minorHAnsi" w:hAnsiTheme="minorHAnsi"/>
          <w:b/>
          <w:color w:val="002060"/>
          <w:sz w:val="22"/>
          <w:szCs w:val="22"/>
        </w:rPr>
        <w:tab/>
      </w:r>
    </w:p>
    <w:p w14:paraId="4D2924EB"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3E7A3B8A"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724AF3BF"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p>
    <w:p w14:paraId="4075E5B1"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05F98228" w14:textId="77777777" w:rsidR="00730D59" w:rsidRPr="00781551" w:rsidRDefault="00730D59" w:rsidP="00781551">
      <w:pPr>
        <w:pStyle w:val="bullet"/>
        <w:numPr>
          <w:ilvl w:val="0"/>
          <w:numId w:val="0"/>
        </w:numPr>
        <w:spacing w:before="0" w:after="0"/>
        <w:ind w:left="540"/>
        <w:rPr>
          <w:rFonts w:asciiTheme="minorHAnsi" w:hAnsiTheme="minorHAnsi"/>
          <w:b/>
          <w:color w:val="002060"/>
          <w:sz w:val="22"/>
          <w:szCs w:val="22"/>
        </w:rPr>
      </w:pPr>
      <w:r w:rsidRPr="00781551">
        <w:rPr>
          <w:rFonts w:asciiTheme="minorHAnsi" w:hAnsiTheme="minorHAnsi"/>
          <w:b/>
          <w:color w:val="002060"/>
          <w:sz w:val="22"/>
          <w:szCs w:val="22"/>
        </w:rPr>
        <w:t xml:space="preserve">B.12. </w:t>
      </w:r>
      <w:r w:rsidRPr="00781551">
        <w:rPr>
          <w:rFonts w:asciiTheme="minorHAnsi" w:hAnsiTheme="minorHAnsi" w:cstheme="minorHAnsi"/>
          <w:b/>
          <w:color w:val="002060"/>
          <w:sz w:val="22"/>
          <w:szCs w:val="22"/>
        </w:rPr>
        <w:t xml:space="preserve">Investiția aferentă cererii de finanțare include  obligatoriu lucrări care se supun autorizării </w:t>
      </w:r>
      <w:proofErr w:type="spellStart"/>
      <w:r w:rsidRPr="00781551">
        <w:rPr>
          <w:rFonts w:asciiTheme="minorHAnsi" w:hAnsiTheme="minorHAnsi" w:cstheme="minorHAnsi"/>
          <w:b/>
          <w:color w:val="002060"/>
          <w:sz w:val="22"/>
          <w:szCs w:val="22"/>
        </w:rPr>
        <w:t>confom</w:t>
      </w:r>
      <w:proofErr w:type="spellEnd"/>
      <w:r w:rsidRPr="00781551">
        <w:rPr>
          <w:rFonts w:asciiTheme="minorHAnsi" w:hAnsiTheme="minorHAnsi" w:cstheme="minorHAnsi"/>
          <w:b/>
          <w:color w:val="002060"/>
          <w:sz w:val="22"/>
          <w:szCs w:val="22"/>
        </w:rPr>
        <w:t xml:space="preserve"> Legii 50/1991 cu completările </w:t>
      </w:r>
      <w:proofErr w:type="spellStart"/>
      <w:r w:rsidRPr="00781551">
        <w:rPr>
          <w:rFonts w:asciiTheme="minorHAnsi" w:hAnsiTheme="minorHAnsi" w:cstheme="minorHAnsi"/>
          <w:b/>
          <w:color w:val="002060"/>
          <w:sz w:val="22"/>
          <w:szCs w:val="22"/>
        </w:rPr>
        <w:t>şi</w:t>
      </w:r>
      <w:proofErr w:type="spellEnd"/>
      <w:r w:rsidRPr="00781551">
        <w:rPr>
          <w:rFonts w:asciiTheme="minorHAnsi" w:hAnsiTheme="minorHAnsi" w:cstheme="minorHAnsi"/>
          <w:b/>
          <w:color w:val="002060"/>
          <w:sz w:val="22"/>
          <w:szCs w:val="22"/>
        </w:rPr>
        <w:t xml:space="preserve"> modificările ulterioare</w:t>
      </w:r>
    </w:p>
    <w:p w14:paraId="5002FD9D"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1DC85C02" w14:textId="77777777" w:rsidR="00730D59" w:rsidRPr="00626EDB" w:rsidRDefault="00730D59" w:rsidP="00730D59">
      <w:pPr>
        <w:pStyle w:val="bullet"/>
        <w:numPr>
          <w:ilvl w:val="0"/>
          <w:numId w:val="0"/>
        </w:numPr>
        <w:spacing w:before="0" w:after="0"/>
        <w:ind w:left="644" w:firstLine="64"/>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 </w:t>
      </w:r>
    </w:p>
    <w:p w14:paraId="2A7E88C0" w14:textId="77777777" w:rsidR="00730D59" w:rsidRPr="00626EDB" w:rsidRDefault="00730D59" w:rsidP="00730D59">
      <w:pPr>
        <w:pStyle w:val="bullet"/>
        <w:numPr>
          <w:ilvl w:val="0"/>
          <w:numId w:val="0"/>
        </w:numPr>
        <w:spacing w:before="0" w:after="0"/>
        <w:ind w:left="644"/>
        <w:rPr>
          <w:rFonts w:asciiTheme="minorHAnsi" w:hAnsiTheme="minorHAnsi"/>
          <w:sz w:val="22"/>
          <w:szCs w:val="22"/>
        </w:rPr>
      </w:pPr>
      <w:r w:rsidRPr="00626EDB">
        <w:rPr>
          <w:rFonts w:asciiTheme="minorHAnsi" w:hAnsiTheme="minorHAnsi"/>
          <w:sz w:val="22"/>
          <w:szCs w:val="22"/>
        </w:rPr>
        <w:tab/>
      </w:r>
      <w:r w:rsidRPr="00626EDB">
        <w:rPr>
          <w:rFonts w:asciiTheme="minorHAnsi" w:hAnsiTheme="minorHAnsi"/>
          <w:sz w:val="22"/>
          <w:szCs w:val="22"/>
        </w:rPr>
        <w:tab/>
      </w:r>
    </w:p>
    <w:p w14:paraId="5351074A"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66917E0B" w14:textId="1BADBB4E" w:rsidR="00730D59" w:rsidRPr="00781551" w:rsidRDefault="00730D59" w:rsidP="00781551">
      <w:pPr>
        <w:pStyle w:val="bullet"/>
        <w:numPr>
          <w:ilvl w:val="0"/>
          <w:numId w:val="0"/>
        </w:numPr>
        <w:spacing w:before="0" w:after="0"/>
        <w:ind w:left="540"/>
        <w:rPr>
          <w:rFonts w:asciiTheme="minorHAnsi" w:hAnsiTheme="minorHAnsi"/>
          <w:b/>
          <w:iCs/>
          <w:color w:val="002060"/>
          <w:sz w:val="22"/>
          <w:szCs w:val="22"/>
          <w:lang w:eastAsia="sk-SK"/>
        </w:rPr>
      </w:pPr>
      <w:r w:rsidRPr="00781551">
        <w:rPr>
          <w:rFonts w:asciiTheme="minorHAnsi" w:hAnsiTheme="minorHAnsi"/>
          <w:b/>
          <w:color w:val="002060"/>
          <w:sz w:val="22"/>
          <w:szCs w:val="22"/>
        </w:rPr>
        <w:t xml:space="preserve">B.13. </w:t>
      </w:r>
      <w:r w:rsidRPr="00781551">
        <w:rPr>
          <w:rFonts w:asciiTheme="minorHAnsi" w:hAnsiTheme="minorHAnsi"/>
          <w:b/>
          <w:iCs/>
          <w:color w:val="002060"/>
          <w:sz w:val="22"/>
          <w:szCs w:val="22"/>
          <w:lang w:eastAsia="sk-SK"/>
        </w:rPr>
        <w:t>Solicitantul/partenerul este</w:t>
      </w:r>
      <w:r w:rsidRPr="00781551">
        <w:rPr>
          <w:rFonts w:asciiTheme="minorHAnsi" w:hAnsiTheme="minorHAnsi"/>
          <w:b/>
          <w:color w:val="002060"/>
          <w:sz w:val="22"/>
          <w:szCs w:val="22"/>
        </w:rPr>
        <w:t xml:space="preserve"> persoană înregistrată în scopuri de TVA, conform art.316 din Legea nr.</w:t>
      </w:r>
      <w:r w:rsidR="00781551">
        <w:rPr>
          <w:rFonts w:asciiTheme="minorHAnsi" w:hAnsiTheme="minorHAnsi"/>
          <w:b/>
          <w:color w:val="002060"/>
          <w:sz w:val="22"/>
          <w:szCs w:val="22"/>
        </w:rPr>
        <w:t xml:space="preserve"> </w:t>
      </w:r>
      <w:r w:rsidRPr="00781551">
        <w:rPr>
          <w:rFonts w:asciiTheme="minorHAnsi" w:hAnsiTheme="minorHAnsi"/>
          <w:b/>
          <w:color w:val="002060"/>
          <w:sz w:val="22"/>
          <w:szCs w:val="22"/>
        </w:rPr>
        <w:t>277/2015 privind Codul fiscal, cu modificările și completările ulterioare</w:t>
      </w:r>
    </w:p>
    <w:p w14:paraId="769D55DE"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p>
    <w:p w14:paraId="0CF418BE" w14:textId="77777777" w:rsidR="00730D59" w:rsidRPr="00626EDB" w:rsidRDefault="00730D59" w:rsidP="00730D59">
      <w:pPr>
        <w:pStyle w:val="bullet"/>
        <w:numPr>
          <w:ilvl w:val="0"/>
          <w:numId w:val="0"/>
        </w:numPr>
        <w:spacing w:before="0" w:after="0"/>
        <w:ind w:left="720" w:hanging="12"/>
        <w:rPr>
          <w:rFonts w:asciiTheme="minorHAnsi" w:hAnsiTheme="minorHAnsi"/>
          <w:sz w:val="22"/>
          <w:szCs w:val="22"/>
        </w:rPr>
      </w:pP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Da</w:t>
      </w:r>
      <w:r w:rsidRPr="00626EDB">
        <w:rPr>
          <w:rFonts w:asciiTheme="minorHAnsi" w:hAnsiTheme="minorHAnsi"/>
          <w:sz w:val="22"/>
          <w:szCs w:val="22"/>
        </w:rPr>
        <w:tab/>
      </w:r>
      <w:r w:rsidRPr="00626EDB">
        <w:rPr>
          <w:rFonts w:asciiTheme="minorHAnsi" w:hAnsiTheme="minorHAnsi"/>
          <w:sz w:val="22"/>
          <w:szCs w:val="22"/>
        </w:rPr>
        <w:fldChar w:fldCharType="begin">
          <w:ffData>
            <w:name w:val="Check2"/>
            <w:enabled/>
            <w:calcOnExit w:val="0"/>
            <w:checkBox>
              <w:sizeAuto/>
              <w:default w:val="0"/>
            </w:checkBox>
          </w:ffData>
        </w:fldChar>
      </w:r>
      <w:r w:rsidRPr="00626EDB">
        <w:rPr>
          <w:rFonts w:asciiTheme="minorHAnsi" w:hAnsiTheme="minorHAnsi"/>
          <w:sz w:val="22"/>
          <w:szCs w:val="22"/>
        </w:rPr>
        <w:instrText xml:space="preserve"> FORMCHECKBOX </w:instrText>
      </w:r>
      <w:r w:rsidR="00CB49D2" w:rsidRPr="00626EDB">
        <w:rPr>
          <w:rFonts w:asciiTheme="minorHAnsi" w:hAnsiTheme="minorHAnsi"/>
          <w:sz w:val="22"/>
          <w:szCs w:val="22"/>
        </w:rPr>
      </w:r>
      <w:r w:rsidR="00CB49D2" w:rsidRPr="00626EDB">
        <w:rPr>
          <w:rFonts w:asciiTheme="minorHAnsi" w:hAnsiTheme="minorHAnsi"/>
          <w:sz w:val="22"/>
          <w:szCs w:val="22"/>
        </w:rPr>
        <w:fldChar w:fldCharType="separate"/>
      </w:r>
      <w:r w:rsidRPr="00626EDB">
        <w:rPr>
          <w:rFonts w:asciiTheme="minorHAnsi" w:hAnsiTheme="minorHAnsi"/>
          <w:sz w:val="22"/>
          <w:szCs w:val="22"/>
        </w:rPr>
        <w:fldChar w:fldCharType="end"/>
      </w:r>
      <w:r w:rsidRPr="00626EDB">
        <w:rPr>
          <w:rFonts w:asciiTheme="minorHAnsi" w:hAnsiTheme="minorHAnsi"/>
          <w:sz w:val="22"/>
          <w:szCs w:val="22"/>
        </w:rPr>
        <w:t xml:space="preserve"> Nu</w:t>
      </w:r>
    </w:p>
    <w:p w14:paraId="40B7AAB2" w14:textId="77777777" w:rsidR="001078C4" w:rsidRPr="00626EDB" w:rsidRDefault="001078C4" w:rsidP="001078C4">
      <w:pPr>
        <w:pStyle w:val="bullet"/>
        <w:numPr>
          <w:ilvl w:val="0"/>
          <w:numId w:val="0"/>
        </w:numPr>
        <w:spacing w:before="0" w:after="0"/>
        <w:ind w:left="720"/>
        <w:rPr>
          <w:rFonts w:asciiTheme="minorHAnsi" w:hAnsiTheme="minorHAnsi"/>
          <w:b/>
          <w:bCs/>
          <w:sz w:val="22"/>
          <w:szCs w:val="22"/>
        </w:rPr>
      </w:pPr>
    </w:p>
    <w:p w14:paraId="41D897EA" w14:textId="77777777" w:rsidR="00001DF6" w:rsidRPr="00D31A93" w:rsidRDefault="00001DF6" w:rsidP="001E679D">
      <w:pPr>
        <w:pStyle w:val="bullet"/>
        <w:numPr>
          <w:ilvl w:val="0"/>
          <w:numId w:val="25"/>
        </w:numPr>
        <w:spacing w:before="0" w:after="0"/>
        <w:rPr>
          <w:rFonts w:asciiTheme="minorHAnsi" w:hAnsiTheme="minorHAnsi"/>
          <w:b/>
          <w:bCs/>
          <w:color w:val="002060"/>
          <w:sz w:val="22"/>
          <w:szCs w:val="22"/>
        </w:rPr>
      </w:pPr>
      <w:r w:rsidRPr="00D31A93">
        <w:rPr>
          <w:rFonts w:asciiTheme="minorHAnsi" w:hAnsiTheme="minorHAnsi"/>
          <w:b/>
          <w:bCs/>
          <w:color w:val="002060"/>
          <w:sz w:val="22"/>
          <w:szCs w:val="22"/>
        </w:rPr>
        <w:t>Declar că la cererea de finanțare au fost anexate următoarele documente justificative :</w:t>
      </w:r>
    </w:p>
    <w:p w14:paraId="2F617EEC" w14:textId="237A11AB" w:rsidR="00C95D7F" w:rsidRDefault="00C95D7F" w:rsidP="00C95D7F">
      <w:pPr>
        <w:pStyle w:val="bullet"/>
        <w:numPr>
          <w:ilvl w:val="0"/>
          <w:numId w:val="0"/>
        </w:numPr>
        <w:spacing w:before="0" w:after="0"/>
        <w:ind w:left="720"/>
        <w:rPr>
          <w:rFonts w:asciiTheme="minorHAnsi" w:hAnsiTheme="minorHAnsi"/>
          <w:b/>
          <w:color w:val="002060"/>
          <w:sz w:val="22"/>
          <w:szCs w:val="22"/>
        </w:rPr>
      </w:pPr>
      <w:r w:rsidRPr="00D31A93">
        <w:rPr>
          <w:rFonts w:asciiTheme="minorHAnsi" w:hAnsiTheme="minorHAnsi"/>
          <w:b/>
          <w:color w:val="002060"/>
          <w:sz w:val="22"/>
          <w:szCs w:val="22"/>
        </w:rPr>
        <w:t xml:space="preserve">C.1. Documente și anexe minime obligatorii specificate în Ghidul Solicitantului </w:t>
      </w:r>
    </w:p>
    <w:p w14:paraId="1D0490DC" w14:textId="77777777" w:rsidR="00D31A93" w:rsidRPr="00D31A93" w:rsidRDefault="00D31A93" w:rsidP="00C95D7F">
      <w:pPr>
        <w:pStyle w:val="bullet"/>
        <w:numPr>
          <w:ilvl w:val="0"/>
          <w:numId w:val="0"/>
        </w:numPr>
        <w:spacing w:before="0" w:after="0"/>
        <w:ind w:left="720"/>
        <w:rPr>
          <w:rFonts w:asciiTheme="minorHAnsi" w:hAnsiTheme="minorHAnsi"/>
          <w:b/>
          <w:color w:val="002060"/>
          <w:sz w:val="22"/>
          <w:szCs w:val="22"/>
        </w:rPr>
      </w:pPr>
    </w:p>
    <w:p w14:paraId="4A4EED04" w14:textId="77777777" w:rsidR="00C95D7F" w:rsidRPr="00626EDB" w:rsidDel="00067958" w:rsidRDefault="00C95D7F" w:rsidP="00C95D7F">
      <w:pPr>
        <w:pStyle w:val="ListParagraph"/>
        <w:spacing w:after="0" w:line="240" w:lineRule="auto"/>
        <w:jc w:val="both"/>
        <w:rPr>
          <w:del w:id="3" w:author="Marius Salagean" w:date="2023-02-22T14:36:00Z"/>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w:t>
      </w:r>
      <w:r w:rsidRPr="00626EDB">
        <w:rPr>
          <w:rFonts w:cs="Times New Roman"/>
        </w:rPr>
        <w:t xml:space="preserve">Document 1, sub denumirea Documentație </w:t>
      </w:r>
      <w:proofErr w:type="spellStart"/>
      <w:r w:rsidRPr="00626EDB">
        <w:rPr>
          <w:rFonts w:cs="Times New Roman"/>
        </w:rPr>
        <w:t>tehnico</w:t>
      </w:r>
      <w:proofErr w:type="spellEnd"/>
      <w:r w:rsidRPr="00626EDB">
        <w:rPr>
          <w:rFonts w:cs="Times New Roman"/>
        </w:rPr>
        <w:t xml:space="preserve">-economică și studiile care au stat la baza întocmirii acesteia, devizul general inclusiv expertiza tehnică și certificatul de urbanism respectiv avizele/acordurile obținute până la depunerea cererii de finanțare. De asemenea, în cadrul documentației </w:t>
      </w:r>
      <w:proofErr w:type="spellStart"/>
      <w:r w:rsidRPr="00626EDB">
        <w:rPr>
          <w:rFonts w:cs="Times New Roman"/>
        </w:rPr>
        <w:t>tehnico</w:t>
      </w:r>
      <w:proofErr w:type="spellEnd"/>
      <w:r w:rsidRPr="00626EDB">
        <w:rPr>
          <w:rFonts w:cs="Times New Roman"/>
        </w:rPr>
        <w:t xml:space="preserve">-economice se regăsesc informațiile referitoare la documentele care vizează drepturile asupra imobilului obiect al investiției (teren și construcții), informații în baza </w:t>
      </w:r>
      <w:proofErr w:type="spellStart"/>
      <w:r w:rsidRPr="00626EDB">
        <w:rPr>
          <w:rFonts w:cs="Times New Roman"/>
        </w:rPr>
        <w:t>carora</w:t>
      </w:r>
      <w:proofErr w:type="spellEnd"/>
      <w:r w:rsidRPr="00626EDB">
        <w:rPr>
          <w:rFonts w:cs="Times New Roman"/>
        </w:rPr>
        <w:t xml:space="preserve"> a fost </w:t>
      </w:r>
      <w:proofErr w:type="spellStart"/>
      <w:r w:rsidRPr="00626EDB">
        <w:rPr>
          <w:rFonts w:cs="Times New Roman"/>
        </w:rPr>
        <w:t>intocmită</w:t>
      </w:r>
      <w:proofErr w:type="spellEnd"/>
      <w:r w:rsidRPr="00626EDB">
        <w:rPr>
          <w:rFonts w:cs="Times New Roman"/>
        </w:rPr>
        <w:t xml:space="preserve"> documentația </w:t>
      </w:r>
      <w:proofErr w:type="spellStart"/>
      <w:r w:rsidRPr="00626EDB">
        <w:rPr>
          <w:rFonts w:cs="Times New Roman"/>
        </w:rPr>
        <w:t>tehnico</w:t>
      </w:r>
      <w:proofErr w:type="spellEnd"/>
      <w:r w:rsidRPr="00626EDB">
        <w:rPr>
          <w:rFonts w:cs="Times New Roman"/>
        </w:rPr>
        <w:t xml:space="preserve">-economică, conform HG907/2016 cu completările și modificările ulterioare </w:t>
      </w:r>
      <w:r w:rsidRPr="00626EDB">
        <w:rPr>
          <w:rFonts w:cs="Times New Roman"/>
          <w:i/>
        </w:rPr>
        <w:t xml:space="preserve">denumire doc. încărcat de solicitant/partener </w:t>
      </w:r>
      <w:r w:rsidRPr="00626EDB">
        <w:rPr>
          <w:rFonts w:cs="Times New Roman"/>
          <w:i/>
        </w:rPr>
        <w:tab/>
      </w:r>
      <w:r w:rsidRPr="00626EDB">
        <w:rPr>
          <w:rFonts w:cs="Times New Roman"/>
          <w:i/>
        </w:rPr>
        <w:tab/>
      </w:r>
    </w:p>
    <w:p w14:paraId="786F6270" w14:textId="1959B7C3" w:rsidR="00067958" w:rsidRPr="00626EDB" w:rsidRDefault="00067958" w:rsidP="00067958">
      <w:pPr>
        <w:pStyle w:val="ListParagraph"/>
        <w:spacing w:after="0" w:line="240" w:lineRule="auto"/>
        <w:jc w:val="both"/>
      </w:pPr>
    </w:p>
    <w:p w14:paraId="252B6E84" w14:textId="77777777" w:rsidR="00067958" w:rsidRPr="00626EDB" w:rsidRDefault="00067958" w:rsidP="00067958">
      <w:pPr>
        <w:pStyle w:val="ListParagraph"/>
        <w:spacing w:after="0" w:line="240" w:lineRule="auto"/>
        <w:ind w:firstLine="696"/>
        <w:jc w:val="both"/>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rPr>
          <w:rPrChange w:id="4" w:author="Marius Salagean" w:date="2023-02-22T15:31:00Z">
            <w:rPr/>
          </w:rPrChange>
        </w:rPr>
      </w:r>
      <w:r w:rsidR="00CB49D2" w:rsidRPr="00626EDB">
        <w:rPr>
          <w:rPrChange w:id="5" w:author="Marius Salagean" w:date="2023-02-22T15:31:00Z">
            <w:rPr>
              <w:rFonts w:ascii="Trebuchet MS" w:hAnsi="Trebuchet MS"/>
              <w:sz w:val="24"/>
              <w:szCs w:val="24"/>
            </w:rPr>
          </w:rPrChange>
        </w:rPr>
        <w:fldChar w:fldCharType="separate"/>
      </w:r>
      <w:r w:rsidRPr="00626EDB">
        <w:rPr>
          <w:rPrChange w:id="6" w:author="Marius Salagean" w:date="2023-02-22T15:31:00Z">
            <w:rPr>
              <w:rFonts w:ascii="Trebuchet MS" w:hAnsi="Trebuchet MS"/>
              <w:sz w:val="24"/>
              <w:szCs w:val="24"/>
            </w:rPr>
          </w:rPrChange>
        </w:rPr>
        <w:fldChar w:fldCharType="end"/>
      </w:r>
      <w:r w:rsidRPr="00626EDB">
        <w:t xml:space="preserve"> Documentație de avizare a lucrărilor de intervenție</w:t>
      </w:r>
    </w:p>
    <w:p w14:paraId="0E3B8CB5" w14:textId="77777777" w:rsidR="00067958" w:rsidRPr="00626EDB" w:rsidRDefault="00067958" w:rsidP="00067958">
      <w:pPr>
        <w:spacing w:after="0" w:line="240" w:lineRule="auto"/>
        <w:ind w:left="720"/>
        <w:contextualSpacing/>
        <w:jc w:val="both"/>
      </w:pPr>
      <w:r w:rsidRPr="00626EDB">
        <w:rPr>
          <w:rFonts w:cs="Times New Roman"/>
          <w:i/>
        </w:rPr>
        <w:tab/>
      </w:r>
      <w:r w:rsidRPr="00626EDB">
        <w:fldChar w:fldCharType="begin">
          <w:ffData>
            <w:name w:val="Check2"/>
            <w:enabled/>
            <w:calcOnExit w:val="0"/>
            <w:checkBox>
              <w:sizeAuto/>
              <w:default w:val="0"/>
            </w:checkBox>
          </w:ffData>
        </w:fldChar>
      </w:r>
      <w:r w:rsidRPr="00626EDB">
        <w:instrText xml:space="preserve"> FORMCHECKBOX </w:instrText>
      </w:r>
      <w:r w:rsidR="00CB49D2" w:rsidRPr="00626EDB">
        <w:rPr>
          <w:rPrChange w:id="7" w:author="Marius Salagean" w:date="2023-02-22T15:31:00Z">
            <w:rPr/>
          </w:rPrChange>
        </w:rPr>
      </w:r>
      <w:r w:rsidR="00CB49D2" w:rsidRPr="00626EDB">
        <w:rPr>
          <w:rPrChange w:id="8" w:author="Marius Salagean" w:date="2023-02-22T15:31:00Z">
            <w:rPr>
              <w:rFonts w:ascii="Trebuchet MS" w:hAnsi="Trebuchet MS"/>
              <w:sz w:val="24"/>
              <w:szCs w:val="24"/>
            </w:rPr>
          </w:rPrChange>
        </w:rPr>
        <w:fldChar w:fldCharType="separate"/>
      </w:r>
      <w:r w:rsidRPr="00626EDB">
        <w:rPr>
          <w:rPrChange w:id="9" w:author="Marius Salagean" w:date="2023-02-22T15:31:00Z">
            <w:rPr>
              <w:rFonts w:ascii="Trebuchet MS" w:hAnsi="Trebuchet MS"/>
              <w:sz w:val="24"/>
              <w:szCs w:val="24"/>
            </w:rPr>
          </w:rPrChange>
        </w:rPr>
        <w:fldChar w:fldCharType="end"/>
      </w:r>
      <w:r w:rsidRPr="00626EDB">
        <w:t xml:space="preserve"> Studiu de fezabilitate</w:t>
      </w:r>
    </w:p>
    <w:p w14:paraId="1D91AB90" w14:textId="77777777" w:rsidR="00067958" w:rsidRPr="00626EDB" w:rsidRDefault="00067958" w:rsidP="00067958">
      <w:pPr>
        <w:spacing w:after="0" w:line="240" w:lineRule="auto"/>
        <w:ind w:left="720"/>
        <w:contextualSpacing/>
        <w:jc w:val="both"/>
        <w:rPr>
          <w:rFonts w:cs="Times New Roman"/>
          <w:i/>
        </w:rPr>
      </w:pPr>
      <w:r w:rsidRPr="00626EDB">
        <w:tab/>
      </w:r>
      <w:r w:rsidRPr="00626EDB">
        <w:fldChar w:fldCharType="begin">
          <w:ffData>
            <w:name w:val="Check2"/>
            <w:enabled/>
            <w:calcOnExit w:val="0"/>
            <w:checkBox>
              <w:sizeAuto/>
              <w:default w:val="0"/>
            </w:checkBox>
          </w:ffData>
        </w:fldChar>
      </w:r>
      <w:r w:rsidRPr="00626EDB">
        <w:instrText xml:space="preserve"> FORMCHECKBOX </w:instrText>
      </w:r>
      <w:r w:rsidR="00CB49D2" w:rsidRPr="00626EDB">
        <w:rPr>
          <w:rPrChange w:id="10" w:author="Marius Salagean" w:date="2023-02-22T15:31:00Z">
            <w:rPr/>
          </w:rPrChange>
        </w:rPr>
      </w:r>
      <w:r w:rsidR="00CB49D2" w:rsidRPr="00626EDB">
        <w:rPr>
          <w:rPrChange w:id="11" w:author="Marius Salagean" w:date="2023-02-22T15:31:00Z">
            <w:rPr>
              <w:rFonts w:ascii="Trebuchet MS" w:hAnsi="Trebuchet MS"/>
              <w:sz w:val="24"/>
              <w:szCs w:val="24"/>
            </w:rPr>
          </w:rPrChange>
        </w:rPr>
        <w:fldChar w:fldCharType="separate"/>
      </w:r>
      <w:r w:rsidRPr="00626EDB">
        <w:rPr>
          <w:rPrChange w:id="12" w:author="Marius Salagean" w:date="2023-02-22T15:31:00Z">
            <w:rPr>
              <w:rFonts w:ascii="Trebuchet MS" w:hAnsi="Trebuchet MS"/>
              <w:sz w:val="24"/>
              <w:szCs w:val="24"/>
            </w:rPr>
          </w:rPrChange>
        </w:rPr>
        <w:fldChar w:fldCharType="end"/>
      </w:r>
      <w:r w:rsidRPr="00626EDB">
        <w:t xml:space="preserve"> Proiectul tehnic</w:t>
      </w:r>
    </w:p>
    <w:p w14:paraId="50E77EA8" w14:textId="6275FB33" w:rsidR="00C95D7F" w:rsidRPr="00626EDB" w:rsidRDefault="00C95D7F" w:rsidP="00C95D7F">
      <w:pPr>
        <w:pStyle w:val="ListParagraph"/>
        <w:spacing w:after="0" w:line="240" w:lineRule="auto"/>
        <w:jc w:val="both"/>
        <w:rPr>
          <w:rFonts w:cs="Times New Roman"/>
          <w:i/>
        </w:rPr>
      </w:pPr>
    </w:p>
    <w:p w14:paraId="0B1ACAAA" w14:textId="1F0EB472" w:rsidR="00C95D7F" w:rsidRPr="00626EDB" w:rsidRDefault="00C95D7F" w:rsidP="00C95D7F">
      <w:pPr>
        <w:pStyle w:val="ListParagraph"/>
        <w:spacing w:after="0" w:line="240" w:lineRule="auto"/>
        <w:jc w:val="both"/>
        <w:rPr>
          <w:rFonts w:cs="Times New Roman"/>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rPr>
          <w:rPrChange w:id="13" w:author="Marius Salagean" w:date="2023-02-22T15:31:00Z">
            <w:rPr/>
          </w:rPrChange>
        </w:rPr>
      </w:r>
      <w:r w:rsidR="00CB49D2" w:rsidRPr="00626EDB">
        <w:rPr>
          <w:rPrChange w:id="14" w:author="Marius Salagean" w:date="2023-02-22T15:31:00Z">
            <w:rPr>
              <w:rFonts w:ascii="Trebuchet MS" w:hAnsi="Trebuchet MS"/>
              <w:sz w:val="24"/>
              <w:szCs w:val="24"/>
            </w:rPr>
          </w:rPrChange>
        </w:rPr>
        <w:fldChar w:fldCharType="separate"/>
      </w:r>
      <w:r w:rsidRPr="00626EDB">
        <w:rPr>
          <w:rPrChange w:id="15" w:author="Marius Salagean" w:date="2023-02-22T15:31:00Z">
            <w:rPr>
              <w:rFonts w:ascii="Trebuchet MS" w:hAnsi="Trebuchet MS"/>
              <w:sz w:val="24"/>
              <w:szCs w:val="24"/>
            </w:rPr>
          </w:rPrChange>
        </w:rPr>
        <w:fldChar w:fldCharType="end"/>
      </w:r>
      <w:r w:rsidRPr="00626EDB">
        <w:t xml:space="preserve">  Tip </w:t>
      </w:r>
      <w:r w:rsidRPr="00626EDB">
        <w:rPr>
          <w:rFonts w:cs="Times New Roman"/>
        </w:rPr>
        <w:t xml:space="preserve">Document </w:t>
      </w:r>
      <w:r w:rsidR="00E24B84" w:rsidRPr="00626EDB">
        <w:rPr>
          <w:rFonts w:cs="Times New Roman"/>
        </w:rPr>
        <w:t>2</w:t>
      </w:r>
      <w:r w:rsidRPr="00626EDB">
        <w:rPr>
          <w:rFonts w:cs="Times New Roman"/>
        </w:rPr>
        <w:t xml:space="preserve">, sub denumirea Justificare costuri </w:t>
      </w:r>
      <w:r w:rsidRPr="00626EDB">
        <w:rPr>
          <w:rFonts w:cs="Times New Roman"/>
          <w:i/>
        </w:rPr>
        <w:t xml:space="preserve">denumire doc. încărcat de solicitant/partener </w:t>
      </w:r>
      <w:r w:rsidRPr="00626EDB">
        <w:rPr>
          <w:rFonts w:cs="Times New Roman"/>
        </w:rPr>
        <w:t>Lista de echipamente, lucrări și servicii și centralizator privind justificarea costurilor și documentele justificative care au sta la baza stabilirii costului aferent</w:t>
      </w:r>
    </w:p>
    <w:p w14:paraId="1DDD8C2A" w14:textId="1480904A" w:rsidR="00C95D7F" w:rsidRPr="00626EDB" w:rsidRDefault="00C95D7F" w:rsidP="00C95D7F">
      <w:pPr>
        <w:pStyle w:val="ListParagraph"/>
        <w:spacing w:after="0" w:line="240" w:lineRule="auto"/>
        <w:jc w:val="both"/>
        <w:rPr>
          <w:rFonts w:cs="Times New Roman"/>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rPr>
          <w:rPrChange w:id="16" w:author="Marius Salagean" w:date="2023-02-22T15:31:00Z">
            <w:rPr/>
          </w:rPrChange>
        </w:rPr>
      </w:r>
      <w:r w:rsidR="00CB49D2" w:rsidRPr="00626EDB">
        <w:rPr>
          <w:rPrChange w:id="17" w:author="Marius Salagean" w:date="2023-02-22T15:31:00Z">
            <w:rPr>
              <w:rFonts w:ascii="Trebuchet MS" w:hAnsi="Trebuchet MS"/>
              <w:sz w:val="24"/>
              <w:szCs w:val="24"/>
            </w:rPr>
          </w:rPrChange>
        </w:rPr>
        <w:fldChar w:fldCharType="separate"/>
      </w:r>
      <w:r w:rsidRPr="00626EDB">
        <w:rPr>
          <w:rPrChange w:id="18" w:author="Marius Salagean" w:date="2023-02-22T15:31:00Z">
            <w:rPr>
              <w:rFonts w:ascii="Trebuchet MS" w:hAnsi="Trebuchet MS"/>
              <w:sz w:val="24"/>
              <w:szCs w:val="24"/>
            </w:rPr>
          </w:rPrChange>
        </w:rPr>
        <w:fldChar w:fldCharType="end"/>
      </w:r>
      <w:r w:rsidRPr="00626EDB">
        <w:t xml:space="preserve">  Tip Document </w:t>
      </w:r>
      <w:r w:rsidR="00E24B84" w:rsidRPr="00626EDB">
        <w:t>3</w:t>
      </w:r>
      <w:r w:rsidRPr="00626EDB">
        <w:t xml:space="preserve">, </w:t>
      </w:r>
      <w:r w:rsidRPr="00626EDB">
        <w:rPr>
          <w:rFonts w:cs="Times New Roman"/>
        </w:rPr>
        <w:t xml:space="preserve">sub denumirea </w:t>
      </w:r>
      <w:r w:rsidRPr="00626EDB">
        <w:t>Situații financiare</w:t>
      </w:r>
      <w:r w:rsidR="00F57A1D" w:rsidRPr="00626EDB">
        <w:rPr>
          <w:rFonts w:cstheme="minorHAnsi"/>
          <w:b/>
          <w:bCs/>
          <w:snapToGrid w:val="0"/>
        </w:rPr>
        <w:t xml:space="preserve"> </w:t>
      </w:r>
      <w:r w:rsidR="00F57A1D" w:rsidRPr="00626EDB">
        <w:rPr>
          <w:rFonts w:cstheme="minorHAnsi"/>
          <w:bCs/>
          <w:snapToGrid w:val="0"/>
        </w:rPr>
        <w:t>pentru proiecte ce privesc și activități de construire/modernizare/reabilitare a piețelor agroalimentare</w:t>
      </w:r>
      <w:r w:rsidRPr="00626EDB">
        <w:rPr>
          <w:rFonts w:cs="Times New Roman"/>
        </w:rPr>
        <w:t xml:space="preserve"> </w:t>
      </w:r>
      <w:r w:rsidRPr="00626EDB">
        <w:rPr>
          <w:rFonts w:cs="Times New Roman"/>
          <w:i/>
        </w:rPr>
        <w:t xml:space="preserve">denumire doc. încărcat de solicitant/partener </w:t>
      </w:r>
      <w:r w:rsidRPr="00626EDB">
        <w:rPr>
          <w:rFonts w:cs="Times New Roman"/>
        </w:rPr>
        <w:t>Situații financiare</w:t>
      </w:r>
    </w:p>
    <w:p w14:paraId="5756E7C5" w14:textId="52864CC5" w:rsidR="00C95D7F" w:rsidRPr="00626EDB" w:rsidRDefault="00C95D7F" w:rsidP="00C95D7F">
      <w:pPr>
        <w:pStyle w:val="ListParagraph"/>
        <w:spacing w:after="0" w:line="240" w:lineRule="auto"/>
        <w:jc w:val="both"/>
        <w:rPr>
          <w:rFonts w:cs="Times New Roman"/>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rPr>
          <w:rPrChange w:id="19" w:author="Marius Salagean" w:date="2023-02-22T15:31:00Z">
            <w:rPr/>
          </w:rPrChange>
        </w:rPr>
      </w:r>
      <w:r w:rsidR="00CB49D2" w:rsidRPr="00626EDB">
        <w:rPr>
          <w:rPrChange w:id="20" w:author="Marius Salagean" w:date="2023-02-22T15:31:00Z">
            <w:rPr>
              <w:rFonts w:ascii="Trebuchet MS" w:hAnsi="Trebuchet MS"/>
              <w:sz w:val="24"/>
              <w:szCs w:val="24"/>
            </w:rPr>
          </w:rPrChange>
        </w:rPr>
        <w:fldChar w:fldCharType="separate"/>
      </w:r>
      <w:r w:rsidRPr="00626EDB">
        <w:rPr>
          <w:rPrChange w:id="21" w:author="Marius Salagean" w:date="2023-02-22T15:31:00Z">
            <w:rPr>
              <w:rFonts w:ascii="Trebuchet MS" w:hAnsi="Trebuchet MS"/>
              <w:sz w:val="24"/>
              <w:szCs w:val="24"/>
            </w:rPr>
          </w:rPrChange>
        </w:rPr>
        <w:fldChar w:fldCharType="end"/>
      </w:r>
      <w:r w:rsidRPr="00626EDB">
        <w:t xml:space="preserve">  Tip Document </w:t>
      </w:r>
      <w:r w:rsidR="00A27CAB" w:rsidRPr="00626EDB">
        <w:t>4</w:t>
      </w:r>
      <w:r w:rsidRPr="00626EDB">
        <w:t xml:space="preserve">, </w:t>
      </w:r>
      <w:r w:rsidRPr="00626EDB">
        <w:rPr>
          <w:rFonts w:cs="Times New Roman"/>
        </w:rPr>
        <w:t xml:space="preserve">sub denumirea </w:t>
      </w:r>
      <w:r w:rsidRPr="00626EDB">
        <w:t>Capacitate solicitant</w:t>
      </w:r>
      <w:r w:rsidRPr="00626EDB">
        <w:rPr>
          <w:rFonts w:cs="Times New Roman"/>
        </w:rPr>
        <w:t xml:space="preserve"> </w:t>
      </w:r>
      <w:r w:rsidRPr="00626EDB">
        <w:rPr>
          <w:rFonts w:cs="Times New Roman"/>
          <w:i/>
        </w:rPr>
        <w:t xml:space="preserve">denumire doc. încărcat de solicitant/partener </w:t>
      </w:r>
      <w:r w:rsidRPr="00626EDB">
        <w:rPr>
          <w:rFonts w:cs="Times New Roman"/>
        </w:rPr>
        <w:t>CV și/sau fișe de post</w:t>
      </w:r>
    </w:p>
    <w:p w14:paraId="3C065977" w14:textId="0571CCBC" w:rsidR="00C95D7F" w:rsidRPr="00626EDB" w:rsidRDefault="00C95D7F" w:rsidP="00C95D7F">
      <w:pPr>
        <w:pStyle w:val="ListParagraph"/>
        <w:spacing w:after="0" w:line="240" w:lineRule="auto"/>
        <w:jc w:val="both"/>
        <w:rPr>
          <w:rFonts w:cs="Times New Roman"/>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rPr>
          <w:rPrChange w:id="22" w:author="Marius Salagean" w:date="2023-02-22T15:31:00Z">
            <w:rPr/>
          </w:rPrChange>
        </w:rPr>
      </w:r>
      <w:r w:rsidR="00CB49D2" w:rsidRPr="00626EDB">
        <w:rPr>
          <w:rPrChange w:id="23" w:author="Marius Salagean" w:date="2023-02-22T15:31:00Z">
            <w:rPr>
              <w:rFonts w:ascii="Trebuchet MS" w:hAnsi="Trebuchet MS"/>
              <w:sz w:val="24"/>
              <w:szCs w:val="24"/>
            </w:rPr>
          </w:rPrChange>
        </w:rPr>
        <w:fldChar w:fldCharType="separate"/>
      </w:r>
      <w:r w:rsidRPr="00626EDB">
        <w:rPr>
          <w:rPrChange w:id="24" w:author="Marius Salagean" w:date="2023-02-22T15:31:00Z">
            <w:rPr>
              <w:rFonts w:ascii="Trebuchet MS" w:hAnsi="Trebuchet MS"/>
              <w:sz w:val="24"/>
              <w:szCs w:val="24"/>
            </w:rPr>
          </w:rPrChange>
        </w:rPr>
        <w:fldChar w:fldCharType="end"/>
      </w:r>
      <w:r w:rsidRPr="00626EDB">
        <w:t xml:space="preserve">  Tip Document </w:t>
      </w:r>
      <w:r w:rsidR="00A27CAB" w:rsidRPr="00626EDB">
        <w:t>5</w:t>
      </w:r>
      <w:r w:rsidRPr="00626EDB">
        <w:t xml:space="preserve">, </w:t>
      </w:r>
      <w:r w:rsidRPr="00626EDB">
        <w:rPr>
          <w:rFonts w:cs="Times New Roman"/>
        </w:rPr>
        <w:t xml:space="preserve">sub denumirea </w:t>
      </w:r>
      <w:r w:rsidRPr="00626EDB">
        <w:t>Indicatori</w:t>
      </w:r>
      <w:r w:rsidRPr="00626EDB">
        <w:rPr>
          <w:rFonts w:cs="Times New Roman"/>
          <w:i/>
        </w:rPr>
        <w:t xml:space="preserve"> doc. încărcat de solicitant/partener </w:t>
      </w:r>
      <w:r w:rsidRPr="00626EDB">
        <w:rPr>
          <w:rFonts w:cs="Times New Roman"/>
        </w:rPr>
        <w:t>extras INS, adeverință evidența populației, notă justificativă proiectant, etc.</w:t>
      </w:r>
    </w:p>
    <w:p w14:paraId="5AA30F75" w14:textId="77777777" w:rsidR="00C95D7F" w:rsidRPr="00626EDB" w:rsidRDefault="00C95D7F" w:rsidP="00C95D7F">
      <w:pPr>
        <w:pStyle w:val="ListParagraph"/>
        <w:spacing w:after="0" w:line="240" w:lineRule="auto"/>
        <w:jc w:val="both"/>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7, </w:t>
      </w:r>
      <w:r w:rsidRPr="00626EDB">
        <w:rPr>
          <w:rFonts w:cs="Times New Roman"/>
        </w:rPr>
        <w:t xml:space="preserve">sub denumirea Teme orizontale </w:t>
      </w:r>
      <w:r w:rsidRPr="00626EDB">
        <w:rPr>
          <w:rFonts w:cs="Times New Roman"/>
          <w:i/>
        </w:rPr>
        <w:t>denumire doc. încărcat de solicitant/partener Documentele care atestă r</w:t>
      </w:r>
      <w:r w:rsidRPr="00626EDB">
        <w:t>espectarea principiilor orizontale privind egalitatea de șanse și nediscriminarea inclusiv respectarea aplicarea principiului DNSH – Imunizare climatică, conform ghidului solicitantului.</w:t>
      </w:r>
    </w:p>
    <w:p w14:paraId="3C94E48E" w14:textId="77777777" w:rsidR="00C95D7F" w:rsidRPr="00626EDB" w:rsidRDefault="00C95D7F" w:rsidP="00C95D7F">
      <w:pPr>
        <w:pStyle w:val="ListParagraph"/>
        <w:spacing w:after="0" w:line="240" w:lineRule="auto"/>
        <w:jc w:val="both"/>
        <w:rPr>
          <w:rFonts w:cs="Times New Roman"/>
          <w:i/>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8, </w:t>
      </w:r>
      <w:r w:rsidRPr="00626EDB">
        <w:rPr>
          <w:rFonts w:cs="Times New Roman"/>
        </w:rPr>
        <w:t xml:space="preserve">sub denumirea Gradul de maturitate </w:t>
      </w:r>
      <w:r w:rsidRPr="00626EDB">
        <w:rPr>
          <w:rFonts w:cs="Times New Roman"/>
          <w:i/>
        </w:rPr>
        <w:t>denumire doc. încărcat de solicitant/partener Autorizația de construire, DTAC, contractul de proiectare și</w:t>
      </w:r>
      <w:r w:rsidRPr="00626EDB">
        <w:rPr>
          <w:rFonts w:cs="Times New Roman"/>
        </w:rPr>
        <w:t>/sau</w:t>
      </w:r>
      <w:r w:rsidRPr="00626EDB">
        <w:rPr>
          <w:rFonts w:cs="Times New Roman"/>
          <w:i/>
        </w:rPr>
        <w:t xml:space="preserve"> execuție lucrări, ordin de începere lucrări, etc., după caz.</w:t>
      </w:r>
    </w:p>
    <w:p w14:paraId="3710E863" w14:textId="3828D3EC" w:rsidR="00C95D7F" w:rsidRPr="00626EDB" w:rsidRDefault="00C95D7F" w:rsidP="00C95D7F">
      <w:pPr>
        <w:pStyle w:val="ListParagraph"/>
        <w:spacing w:after="0" w:line="240" w:lineRule="auto"/>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w:t>
      </w:r>
      <w:r w:rsidR="006A2FC4" w:rsidRPr="00626EDB">
        <w:t>9</w:t>
      </w:r>
      <w:r w:rsidRPr="00626EDB">
        <w:t>, sub denumirea Îm</w:t>
      </w:r>
      <w:r w:rsidR="00122ECA" w:rsidRPr="00626EDB">
        <w:t>p</w:t>
      </w:r>
      <w:r w:rsidRPr="00626EDB">
        <w:t xml:space="preserve">uternicire denumire doc. încărcat de </w:t>
      </w:r>
      <w:r w:rsidRPr="00626EDB">
        <w:rPr>
          <w:rFonts w:cs="Times New Roman"/>
          <w:i/>
        </w:rPr>
        <w:t xml:space="preserve">solicitant/partener </w:t>
      </w:r>
      <w:r w:rsidRPr="00626EDB">
        <w:rPr>
          <w:bCs/>
          <w:snapToGrid w:val="0"/>
        </w:rPr>
        <w:t>Mandatul special/împuternicire specială pentru semnarea anumitor anexe din cererea de finanțare (dacă este cazul), conform legii.</w:t>
      </w:r>
    </w:p>
    <w:p w14:paraId="1EAFFEC6" w14:textId="77777777" w:rsidR="00C95D7F" w:rsidRPr="00626EDB" w:rsidRDefault="00C95D7F" w:rsidP="00C95D7F">
      <w:pPr>
        <w:pStyle w:val="ListParagraph"/>
        <w:spacing w:after="0" w:line="240" w:lineRule="auto"/>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10, sub denumirea </w:t>
      </w:r>
      <w:r w:rsidRPr="00626EDB">
        <w:rPr>
          <w:bCs/>
          <w:snapToGrid w:val="0"/>
        </w:rPr>
        <w:t xml:space="preserve">Document emis de către autoritatea competentă privind evaluarea impactului asupra mediului </w:t>
      </w:r>
      <w:r w:rsidRPr="00626EDB">
        <w:t xml:space="preserve">denumire doc. încărcat de </w:t>
      </w:r>
      <w:r w:rsidRPr="00626EDB">
        <w:rPr>
          <w:rFonts w:cs="Times New Roman"/>
          <w:i/>
        </w:rPr>
        <w:t xml:space="preserve">solicitant/partener </w:t>
      </w:r>
      <w:r w:rsidRPr="00626EDB">
        <w:rPr>
          <w:bCs/>
          <w:snapToGrid w:val="0"/>
        </w:rPr>
        <w:t>Decizia finală mediu – Aviz de mediu.</w:t>
      </w:r>
    </w:p>
    <w:p w14:paraId="60CDBF7B" w14:textId="77777777" w:rsidR="00C95D7F" w:rsidRPr="00626EDB" w:rsidRDefault="00C95D7F" w:rsidP="00C95D7F">
      <w:pPr>
        <w:pStyle w:val="ListParagraph"/>
        <w:spacing w:after="0" w:line="240" w:lineRule="auto"/>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11, sub denumirea Hotărârea inclusiv pentru parteneri, de aprobare a documentației </w:t>
      </w:r>
      <w:proofErr w:type="spellStart"/>
      <w:r w:rsidRPr="00626EDB">
        <w:t>tehnico</w:t>
      </w:r>
      <w:proofErr w:type="spellEnd"/>
      <w:r w:rsidRPr="00626EDB">
        <w:t xml:space="preserve">-economice și a indicatorilor </w:t>
      </w:r>
      <w:proofErr w:type="spellStart"/>
      <w:r w:rsidRPr="00626EDB">
        <w:t>tehnico</w:t>
      </w:r>
      <w:proofErr w:type="spellEnd"/>
      <w:r w:rsidRPr="00626EDB">
        <w:t xml:space="preserve">-economici inclusiv descrierea sumară a investiției propuse  denumire doc. Încărcat de </w:t>
      </w:r>
      <w:r w:rsidRPr="00626EDB">
        <w:rPr>
          <w:rFonts w:cs="Times New Roman"/>
          <w:i/>
        </w:rPr>
        <w:t xml:space="preserve">solicitant/partener </w:t>
      </w:r>
      <w:r w:rsidRPr="00626EDB">
        <w:rPr>
          <w:bCs/>
          <w:snapToGrid w:val="0"/>
        </w:rPr>
        <w:t xml:space="preserve">Hotărâre aprobare DALI/SF și indicatori </w:t>
      </w:r>
      <w:proofErr w:type="spellStart"/>
      <w:r w:rsidRPr="00626EDB">
        <w:rPr>
          <w:bCs/>
          <w:snapToGrid w:val="0"/>
        </w:rPr>
        <w:t>tehnico</w:t>
      </w:r>
      <w:proofErr w:type="spellEnd"/>
      <w:r w:rsidRPr="00626EDB">
        <w:rPr>
          <w:bCs/>
          <w:snapToGrid w:val="0"/>
        </w:rPr>
        <w:t xml:space="preserve">-economici inclusiv descriere sumară investiție propusă precum și HCL aprobare PT și indicatorii </w:t>
      </w:r>
      <w:proofErr w:type="spellStart"/>
      <w:r w:rsidRPr="00626EDB">
        <w:rPr>
          <w:bCs/>
          <w:snapToGrid w:val="0"/>
        </w:rPr>
        <w:t>tehnico</w:t>
      </w:r>
      <w:proofErr w:type="spellEnd"/>
      <w:r w:rsidRPr="00626EDB">
        <w:rPr>
          <w:bCs/>
          <w:snapToGrid w:val="0"/>
        </w:rPr>
        <w:t>-ecologici aferenți cu descrierea sumară a investiției propuse.</w:t>
      </w:r>
    </w:p>
    <w:p w14:paraId="5037AB72" w14:textId="77777777" w:rsidR="00C95D7F" w:rsidRPr="00626EDB" w:rsidRDefault="00C95D7F" w:rsidP="00C95D7F">
      <w:pPr>
        <w:pStyle w:val="ListParagraph"/>
        <w:spacing w:after="0" w:line="240" w:lineRule="auto"/>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12, sub denumirea Hotărârea/Decizia de aprobare a proiectului inclusiv pentru parteneri (</w:t>
      </w:r>
      <w:r w:rsidRPr="00626EDB">
        <w:rPr>
          <w:bCs/>
          <w:snapToGrid w:val="0"/>
        </w:rPr>
        <w:t xml:space="preserve">doar în cazul proiectelor pentru care </w:t>
      </w:r>
      <w:proofErr w:type="spellStart"/>
      <w:r w:rsidRPr="00626EDB">
        <w:rPr>
          <w:bCs/>
          <w:snapToGrid w:val="0"/>
        </w:rPr>
        <w:t>execuţia</w:t>
      </w:r>
      <w:proofErr w:type="spellEnd"/>
      <w:r w:rsidRPr="00626EDB">
        <w:rPr>
          <w:bCs/>
          <w:snapToGrid w:val="0"/>
        </w:rPr>
        <w:t xml:space="preserve"> de lucrări a fost demarată</w:t>
      </w:r>
      <w:r w:rsidRPr="00626EDB">
        <w:t xml:space="preserve"> denumire doc. Încărcat de </w:t>
      </w:r>
      <w:r w:rsidRPr="00626EDB">
        <w:rPr>
          <w:rFonts w:cs="Times New Roman"/>
          <w:i/>
        </w:rPr>
        <w:t xml:space="preserve">solicitant/partener </w:t>
      </w:r>
      <w:r w:rsidRPr="00626EDB">
        <w:t>Hotărârea/Decizia de aprobare a proiectului</w:t>
      </w:r>
      <w:r w:rsidRPr="00626EDB">
        <w:rPr>
          <w:bCs/>
          <w:snapToGrid w:val="0"/>
        </w:rPr>
        <w:t>.</w:t>
      </w:r>
    </w:p>
    <w:p w14:paraId="02B9257C" w14:textId="486D22B6" w:rsidR="00C95D7F" w:rsidRPr="00626EDB" w:rsidRDefault="00C95D7F" w:rsidP="00C95D7F">
      <w:pPr>
        <w:pStyle w:val="ListParagraph"/>
        <w:spacing w:after="0" w:line="240" w:lineRule="auto"/>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1</w:t>
      </w:r>
      <w:r w:rsidR="00256765" w:rsidRPr="00626EDB">
        <w:t>3</w:t>
      </w:r>
      <w:r w:rsidRPr="00626EDB">
        <w:t xml:space="preserve">, sub denumirea Prelucrare date cu caracter personal denumire doc. Încărcat de </w:t>
      </w:r>
      <w:r w:rsidRPr="00626EDB">
        <w:rPr>
          <w:rFonts w:cs="Times New Roman"/>
          <w:i/>
        </w:rPr>
        <w:t xml:space="preserve">solicitant/partener </w:t>
      </w:r>
      <w:r w:rsidRPr="00626EDB">
        <w:t>Consimțământ privind prelucrarea datelor cu caracter personal</w:t>
      </w:r>
      <w:r w:rsidRPr="00626EDB">
        <w:rPr>
          <w:bCs/>
          <w:snapToGrid w:val="0"/>
        </w:rPr>
        <w:t>.</w:t>
      </w:r>
    </w:p>
    <w:p w14:paraId="1D27B31C" w14:textId="3B602D7D" w:rsidR="00B43CD0" w:rsidRPr="00626EDB" w:rsidRDefault="00B43CD0" w:rsidP="00B43CD0">
      <w:pPr>
        <w:pStyle w:val="ListParagraph"/>
        <w:spacing w:after="0" w:line="240" w:lineRule="auto"/>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 1</w:t>
      </w:r>
      <w:r w:rsidR="00256765" w:rsidRPr="00626EDB">
        <w:t>4</w:t>
      </w:r>
      <w:r w:rsidRPr="00626EDB">
        <w:t xml:space="preserve">, sub denumirea Macheta </w:t>
      </w:r>
      <w:proofErr w:type="spellStart"/>
      <w:r w:rsidRPr="00626EDB">
        <w:t>financiară_calcul</w:t>
      </w:r>
      <w:proofErr w:type="spellEnd"/>
      <w:r w:rsidRPr="00626EDB">
        <w:t xml:space="preserve"> profit din exploatare denumire doc. Încărcat de </w:t>
      </w:r>
      <w:r w:rsidRPr="00626EDB">
        <w:rPr>
          <w:rFonts w:cs="Times New Roman"/>
          <w:i/>
        </w:rPr>
        <w:t xml:space="preserve">solicitant/partener </w:t>
      </w:r>
      <w:r w:rsidRPr="00626EDB">
        <w:t xml:space="preserve">Macheta </w:t>
      </w:r>
      <w:proofErr w:type="spellStart"/>
      <w:r w:rsidRPr="00626EDB">
        <w:t>financiară_calcul</w:t>
      </w:r>
      <w:proofErr w:type="spellEnd"/>
      <w:r w:rsidRPr="00626EDB">
        <w:t xml:space="preserve"> profit din exploatare</w:t>
      </w:r>
      <w:r w:rsidRPr="00626EDB">
        <w:rPr>
          <w:bCs/>
          <w:snapToGrid w:val="0"/>
        </w:rPr>
        <w:t>.</w:t>
      </w:r>
    </w:p>
    <w:p w14:paraId="6B11E045" w14:textId="77777777" w:rsidR="00B43CD0" w:rsidRPr="00626EDB" w:rsidRDefault="00B43CD0" w:rsidP="00C95D7F">
      <w:pPr>
        <w:pStyle w:val="ListParagraph"/>
        <w:spacing w:after="0" w:line="240" w:lineRule="auto"/>
        <w:jc w:val="both"/>
        <w:rPr>
          <w:bCs/>
          <w:snapToGrid w:val="0"/>
        </w:rPr>
      </w:pPr>
    </w:p>
    <w:p w14:paraId="13DFBD32" w14:textId="560E24B0" w:rsidR="00C95D7F" w:rsidRPr="00626EDB" w:rsidRDefault="00C95D7F" w:rsidP="002F4B24">
      <w:pPr>
        <w:pStyle w:val="ListParagraph"/>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00256765" w:rsidRPr="00626EDB">
        <w:t xml:space="preserve"> Tip Document 15</w:t>
      </w:r>
      <w:r w:rsidRPr="00626EDB">
        <w:t xml:space="preserve">, sub denumirea Declarația privind asigurarea nivelului de calitate corespunzător al documentațiilor </w:t>
      </w:r>
      <w:proofErr w:type="spellStart"/>
      <w:r w:rsidRPr="00626EDB">
        <w:t>tehnico</w:t>
      </w:r>
      <w:proofErr w:type="spellEnd"/>
      <w:r w:rsidRPr="00626EDB">
        <w:t xml:space="preserve">-economice denumire doc. Încărcat de </w:t>
      </w:r>
      <w:r w:rsidRPr="00626EDB">
        <w:rPr>
          <w:rFonts w:cs="Times New Roman"/>
          <w:i/>
        </w:rPr>
        <w:t xml:space="preserve">solicitant/partener </w:t>
      </w:r>
      <w:r w:rsidRPr="00626EDB">
        <w:t xml:space="preserve">Declarația privind asigurarea nivelului de calitate corespunzător al documentațiilor </w:t>
      </w:r>
      <w:proofErr w:type="spellStart"/>
      <w:r w:rsidRPr="00626EDB">
        <w:t>tehnico</w:t>
      </w:r>
      <w:proofErr w:type="spellEnd"/>
      <w:r w:rsidRPr="00626EDB">
        <w:t>-economice</w:t>
      </w:r>
      <w:r w:rsidRPr="00626EDB">
        <w:rPr>
          <w:bCs/>
          <w:snapToGrid w:val="0"/>
        </w:rPr>
        <w:t>.</w:t>
      </w:r>
    </w:p>
    <w:p w14:paraId="77A2527E" w14:textId="77777777" w:rsidR="00256765" w:rsidRPr="00626EDB" w:rsidDel="002F4B24" w:rsidRDefault="00256765" w:rsidP="00C95D7F">
      <w:pPr>
        <w:pStyle w:val="ListParagraph"/>
        <w:spacing w:after="0" w:line="240" w:lineRule="auto"/>
        <w:jc w:val="both"/>
        <w:rPr>
          <w:del w:id="25" w:author="Marius Salagean" w:date="2023-02-22T14:59:00Z"/>
          <w:bCs/>
          <w:snapToGrid w:val="0"/>
        </w:rPr>
      </w:pPr>
    </w:p>
    <w:p w14:paraId="6BFB1FA3" w14:textId="5A51D6E4" w:rsidR="002F4B24" w:rsidRPr="00626EDB" w:rsidRDefault="002F4B24" w:rsidP="002F4B24">
      <w:pPr>
        <w:pStyle w:val="ListParagraph"/>
        <w:jc w:val="both"/>
        <w:rPr>
          <w:bCs/>
          <w:snapToGrid w:val="0"/>
        </w:rPr>
      </w:pPr>
      <w:r w:rsidRPr="00626EDB">
        <w:rPr>
          <w:bCs/>
          <w:snapToGrid w:val="0"/>
        </w:rPr>
        <w:fldChar w:fldCharType="begin">
          <w:ffData>
            <w:name w:val="Check2"/>
            <w:enabled/>
            <w:calcOnExit w:val="0"/>
            <w:checkBox>
              <w:sizeAuto/>
              <w:default w:val="0"/>
            </w:checkBox>
          </w:ffData>
        </w:fldChar>
      </w:r>
      <w:r w:rsidRPr="00626EDB">
        <w:rPr>
          <w:bCs/>
          <w:snapToGrid w:val="0"/>
        </w:rPr>
        <w:instrText xml:space="preserve"> FORMCHECKBOX </w:instrText>
      </w:r>
      <w:r w:rsidR="00CB49D2" w:rsidRPr="00626EDB">
        <w:rPr>
          <w:bCs/>
          <w:snapToGrid w:val="0"/>
        </w:rPr>
      </w:r>
      <w:r w:rsidR="00CB49D2" w:rsidRPr="00626EDB">
        <w:rPr>
          <w:bCs/>
          <w:snapToGrid w:val="0"/>
        </w:rPr>
        <w:fldChar w:fldCharType="separate"/>
      </w:r>
      <w:r w:rsidRPr="00626EDB">
        <w:rPr>
          <w:bCs/>
          <w:snapToGrid w:val="0"/>
        </w:rPr>
        <w:fldChar w:fldCharType="end"/>
      </w:r>
      <w:r w:rsidRPr="00626EDB">
        <w:rPr>
          <w:bCs/>
          <w:snapToGrid w:val="0"/>
        </w:rPr>
        <w:t xml:space="preserve"> Tip Document</w:t>
      </w:r>
      <w:r w:rsidR="00256765" w:rsidRPr="00626EDB">
        <w:rPr>
          <w:bCs/>
          <w:snapToGrid w:val="0"/>
        </w:rPr>
        <w:t xml:space="preserve"> 16</w:t>
      </w:r>
      <w:r w:rsidRPr="00626EDB">
        <w:rPr>
          <w:bCs/>
          <w:snapToGrid w:val="0"/>
        </w:rPr>
        <w:t xml:space="preserve">, sub denumirea Extras relevant din PUG din care sa </w:t>
      </w:r>
      <w:proofErr w:type="spellStart"/>
      <w:r w:rsidRPr="00626EDB">
        <w:rPr>
          <w:bCs/>
          <w:snapToGrid w:val="0"/>
        </w:rPr>
        <w:t>reiasa</w:t>
      </w:r>
      <w:proofErr w:type="spellEnd"/>
      <w:r w:rsidRPr="00626EDB">
        <w:rPr>
          <w:bCs/>
          <w:snapToGrid w:val="0"/>
        </w:rPr>
        <w:t xml:space="preserve"> delimitarea zonei de regenerare urbana aferenta proiectului, sau Studiul de regenerare urbana din care sa </w:t>
      </w:r>
      <w:proofErr w:type="spellStart"/>
      <w:r w:rsidRPr="00626EDB">
        <w:rPr>
          <w:bCs/>
          <w:snapToGrid w:val="0"/>
        </w:rPr>
        <w:t>reiasa</w:t>
      </w:r>
      <w:proofErr w:type="spellEnd"/>
      <w:r w:rsidRPr="00626EDB">
        <w:rPr>
          <w:bCs/>
          <w:snapToGrid w:val="0"/>
        </w:rPr>
        <w:t xml:space="preserve"> planul de delimitare a zonei de regenerare urbana denumire doc. Încărcat de </w:t>
      </w:r>
      <w:r w:rsidRPr="00626EDB">
        <w:rPr>
          <w:bCs/>
          <w:i/>
          <w:snapToGrid w:val="0"/>
        </w:rPr>
        <w:t xml:space="preserve">solicitant/partener </w:t>
      </w:r>
      <w:r w:rsidRPr="00626EDB">
        <w:rPr>
          <w:bCs/>
          <w:snapToGrid w:val="0"/>
        </w:rPr>
        <w:t>Documente care dovedesc delimitarea zonei de regenerare urbana.</w:t>
      </w:r>
    </w:p>
    <w:p w14:paraId="0465B323" w14:textId="77777777" w:rsidR="002F4B24" w:rsidRPr="00626EDB" w:rsidRDefault="002F4B24" w:rsidP="00C95D7F">
      <w:pPr>
        <w:pStyle w:val="ListParagraph"/>
        <w:spacing w:after="0" w:line="240" w:lineRule="auto"/>
        <w:jc w:val="both"/>
        <w:rPr>
          <w:bCs/>
          <w:snapToGrid w:val="0"/>
        </w:rPr>
      </w:pPr>
    </w:p>
    <w:p w14:paraId="5A8AC0C6" w14:textId="7A9C5CC2" w:rsidR="002F4B24" w:rsidRPr="00626EDB" w:rsidRDefault="002F4B24" w:rsidP="00C95D7F">
      <w:pPr>
        <w:pStyle w:val="ListParagraph"/>
        <w:spacing w:after="0" w:line="240" w:lineRule="auto"/>
        <w:jc w:val="both"/>
        <w:rPr>
          <w:bCs/>
          <w:snapToGrid w:val="0"/>
        </w:rPr>
      </w:pPr>
      <w:r w:rsidRPr="00626EDB">
        <w:rPr>
          <w:bCs/>
          <w:snapToGrid w:val="0"/>
        </w:rPr>
        <w:fldChar w:fldCharType="begin">
          <w:ffData>
            <w:name w:val="Check2"/>
            <w:enabled/>
            <w:calcOnExit w:val="0"/>
            <w:checkBox>
              <w:sizeAuto/>
              <w:default w:val="0"/>
            </w:checkBox>
          </w:ffData>
        </w:fldChar>
      </w:r>
      <w:r w:rsidRPr="00626EDB">
        <w:rPr>
          <w:bCs/>
          <w:snapToGrid w:val="0"/>
        </w:rPr>
        <w:instrText xml:space="preserve"> FORMCHECKBOX </w:instrText>
      </w:r>
      <w:r w:rsidR="00CB49D2" w:rsidRPr="00626EDB">
        <w:rPr>
          <w:bCs/>
          <w:snapToGrid w:val="0"/>
        </w:rPr>
      </w:r>
      <w:r w:rsidR="00CB49D2" w:rsidRPr="00626EDB">
        <w:rPr>
          <w:bCs/>
          <w:snapToGrid w:val="0"/>
        </w:rPr>
        <w:fldChar w:fldCharType="separate"/>
      </w:r>
      <w:r w:rsidRPr="00626EDB">
        <w:rPr>
          <w:bCs/>
          <w:snapToGrid w:val="0"/>
        </w:rPr>
        <w:fldChar w:fldCharType="end"/>
      </w:r>
      <w:r w:rsidRPr="00626EDB">
        <w:rPr>
          <w:bCs/>
          <w:snapToGrid w:val="0"/>
        </w:rPr>
        <w:t xml:space="preserve"> Tip Document</w:t>
      </w:r>
      <w:r w:rsidR="00256765" w:rsidRPr="00626EDB">
        <w:rPr>
          <w:bCs/>
          <w:snapToGrid w:val="0"/>
        </w:rPr>
        <w:t xml:space="preserve"> 17</w:t>
      </w:r>
      <w:r w:rsidRPr="00626EDB">
        <w:rPr>
          <w:bCs/>
          <w:snapToGrid w:val="0"/>
        </w:rPr>
        <w:t xml:space="preserve">, sub denumirea Dacă este cazul, extras din documentele relevante de amenajare a teritoriului </w:t>
      </w:r>
      <w:proofErr w:type="spellStart"/>
      <w:r w:rsidRPr="00626EDB">
        <w:rPr>
          <w:bCs/>
          <w:snapToGrid w:val="0"/>
        </w:rPr>
        <w:t>şi</w:t>
      </w:r>
      <w:proofErr w:type="spellEnd"/>
      <w:r w:rsidRPr="00626EDB">
        <w:rPr>
          <w:bCs/>
          <w:snapToGrid w:val="0"/>
        </w:rPr>
        <w:t xml:space="preserve"> de urbanism și un extras din lista actualizată a monumentelor istorice</w:t>
      </w:r>
      <w:r w:rsidRPr="00626EDB" w:rsidDel="002F4B24">
        <w:rPr>
          <w:bCs/>
          <w:snapToGrid w:val="0"/>
        </w:rPr>
        <w:t xml:space="preserve"> </w:t>
      </w:r>
      <w:r w:rsidRPr="00626EDB">
        <w:rPr>
          <w:bCs/>
          <w:snapToGrid w:val="0"/>
        </w:rPr>
        <w:t xml:space="preserve">pentru </w:t>
      </w:r>
      <w:proofErr w:type="spellStart"/>
      <w:r w:rsidRPr="00626EDB">
        <w:rPr>
          <w:bCs/>
          <w:snapToGrid w:val="0"/>
        </w:rPr>
        <w:t>anveloparea</w:t>
      </w:r>
      <w:proofErr w:type="spellEnd"/>
      <w:r w:rsidRPr="00626EDB">
        <w:rPr>
          <w:bCs/>
          <w:snapToGrid w:val="0"/>
        </w:rPr>
        <w:t xml:space="preserve"> </w:t>
      </w:r>
      <w:proofErr w:type="spellStart"/>
      <w:r w:rsidRPr="00626EDB">
        <w:rPr>
          <w:bCs/>
          <w:snapToGrid w:val="0"/>
        </w:rPr>
        <w:t>cladirilor</w:t>
      </w:r>
      <w:proofErr w:type="spellEnd"/>
      <w:r w:rsidRPr="00626EDB">
        <w:rPr>
          <w:bCs/>
          <w:snapToGrid w:val="0"/>
        </w:rPr>
        <w:t xml:space="preserve"> din centrele istorice denumire doc. Încărcat de </w:t>
      </w:r>
      <w:r w:rsidRPr="00626EDB">
        <w:rPr>
          <w:bCs/>
          <w:i/>
          <w:snapToGrid w:val="0"/>
        </w:rPr>
        <w:t xml:space="preserve">solicitant/partener </w:t>
      </w:r>
      <w:r w:rsidRPr="00626EDB">
        <w:rPr>
          <w:bCs/>
          <w:snapToGrid w:val="0"/>
        </w:rPr>
        <w:t xml:space="preserve">Extras din documentele relevante de amenajare a teritoriului </w:t>
      </w:r>
      <w:proofErr w:type="spellStart"/>
      <w:r w:rsidRPr="00626EDB">
        <w:rPr>
          <w:bCs/>
          <w:snapToGrid w:val="0"/>
        </w:rPr>
        <w:t>şi</w:t>
      </w:r>
      <w:proofErr w:type="spellEnd"/>
      <w:r w:rsidRPr="00626EDB">
        <w:rPr>
          <w:bCs/>
          <w:snapToGrid w:val="0"/>
        </w:rPr>
        <w:t xml:space="preserve"> de urbanism și un extras din lista actualizată a monumentelor istorice.</w:t>
      </w:r>
    </w:p>
    <w:p w14:paraId="297F1B9D" w14:textId="73F62573" w:rsidR="002F4B24" w:rsidRPr="00626EDB" w:rsidRDefault="002F4B24" w:rsidP="002F4B24">
      <w:pPr>
        <w:spacing w:after="0" w:line="240" w:lineRule="auto"/>
        <w:ind w:left="720"/>
        <w:contextualSpacing/>
        <w:jc w:val="both"/>
        <w:rPr>
          <w:bCs/>
          <w:snapToGrid w:val="0"/>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w:t>
      </w:r>
      <w:r w:rsidR="00256765" w:rsidRPr="00626EDB">
        <w:t xml:space="preserve"> 18</w:t>
      </w:r>
      <w:r w:rsidRPr="00626EDB">
        <w:t xml:space="preserve">, sub denumirea Dacă este cazul, Avizul Ministerului Culturii pentru </w:t>
      </w:r>
      <w:proofErr w:type="spellStart"/>
      <w:r w:rsidRPr="00626EDB">
        <w:t>documentaţia</w:t>
      </w:r>
      <w:proofErr w:type="spellEnd"/>
      <w:r w:rsidRPr="00626EDB">
        <w:t xml:space="preserve"> </w:t>
      </w:r>
      <w:proofErr w:type="spellStart"/>
      <w:r w:rsidRPr="00626EDB">
        <w:t>tehnico</w:t>
      </w:r>
      <w:proofErr w:type="spellEnd"/>
      <w:r w:rsidRPr="00626EDB">
        <w:t xml:space="preserve">-economică depusă, daca nu s-a </w:t>
      </w:r>
      <w:proofErr w:type="spellStart"/>
      <w:r w:rsidRPr="00626EDB">
        <w:t>obtinut</w:t>
      </w:r>
      <w:proofErr w:type="spellEnd"/>
      <w:r w:rsidRPr="00626EDB">
        <w:t xml:space="preserve"> AC denumire doc. Încărcat de </w:t>
      </w:r>
      <w:r w:rsidRPr="00626EDB">
        <w:rPr>
          <w:rFonts w:cs="Times New Roman"/>
          <w:i/>
        </w:rPr>
        <w:t xml:space="preserve">solicitant/partener </w:t>
      </w:r>
      <w:r w:rsidRPr="00626EDB">
        <w:t xml:space="preserve">Avizul Ministerului Culturii pentru </w:t>
      </w:r>
      <w:proofErr w:type="spellStart"/>
      <w:r w:rsidRPr="00626EDB">
        <w:t>documentaţia</w:t>
      </w:r>
      <w:proofErr w:type="spellEnd"/>
      <w:r w:rsidRPr="00626EDB">
        <w:t xml:space="preserve"> </w:t>
      </w:r>
      <w:proofErr w:type="spellStart"/>
      <w:r w:rsidRPr="00626EDB">
        <w:t>tehnico</w:t>
      </w:r>
      <w:proofErr w:type="spellEnd"/>
      <w:r w:rsidRPr="00626EDB">
        <w:t>-economică depusă</w:t>
      </w:r>
      <w:r w:rsidRPr="00626EDB">
        <w:rPr>
          <w:bCs/>
          <w:snapToGrid w:val="0"/>
        </w:rPr>
        <w:t>.</w:t>
      </w:r>
    </w:p>
    <w:p w14:paraId="2303E0C6" w14:textId="77777777" w:rsidR="002F4B24" w:rsidRPr="00626EDB" w:rsidRDefault="002F4B24" w:rsidP="00C95D7F">
      <w:pPr>
        <w:pStyle w:val="ListParagraph"/>
        <w:spacing w:after="0" w:line="240" w:lineRule="auto"/>
        <w:jc w:val="both"/>
        <w:rPr>
          <w:bCs/>
          <w:snapToGrid w:val="0"/>
        </w:rPr>
      </w:pPr>
    </w:p>
    <w:p w14:paraId="0E55CA1D" w14:textId="5136641E" w:rsidR="00F57A1D" w:rsidRPr="00626EDB" w:rsidRDefault="00F57A1D" w:rsidP="00B83A40">
      <w:pPr>
        <w:pStyle w:val="ListParagraph"/>
        <w:spacing w:after="0" w:line="240" w:lineRule="auto"/>
        <w:jc w:val="both"/>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w:t>
      </w:r>
      <w:r w:rsidR="00256765" w:rsidRPr="00626EDB">
        <w:t xml:space="preserve"> 19</w:t>
      </w:r>
      <w:r w:rsidRPr="00626EDB">
        <w:t xml:space="preserve">, sub denumirea Dacă este cazul, Hotărârea de Consiliu Local prin care aprobă executarea lucrărilor de </w:t>
      </w:r>
      <w:proofErr w:type="spellStart"/>
      <w:r w:rsidRPr="00626EDB">
        <w:t>intervenţie</w:t>
      </w:r>
      <w:proofErr w:type="spellEnd"/>
      <w:r w:rsidRPr="00626EDB">
        <w:t xml:space="preserve"> în </w:t>
      </w:r>
      <w:proofErr w:type="spellStart"/>
      <w:r w:rsidRPr="00626EDB">
        <w:t>condiţiile</w:t>
      </w:r>
      <w:proofErr w:type="spellEnd"/>
      <w:r w:rsidRPr="00626EDB">
        <w:t xml:space="preserve"> legii 153/2011 pentru </w:t>
      </w:r>
      <w:proofErr w:type="spellStart"/>
      <w:r w:rsidRPr="00626EDB">
        <w:t>creşterea</w:t>
      </w:r>
      <w:proofErr w:type="spellEnd"/>
      <w:r w:rsidRPr="00626EDB">
        <w:t xml:space="preserve"> </w:t>
      </w:r>
      <w:proofErr w:type="spellStart"/>
      <w:r w:rsidRPr="00626EDB">
        <w:t>calităţii</w:t>
      </w:r>
      <w:proofErr w:type="spellEnd"/>
      <w:r w:rsidRPr="00626EDB">
        <w:t xml:space="preserve"> </w:t>
      </w:r>
      <w:proofErr w:type="spellStart"/>
      <w:r w:rsidRPr="00626EDB">
        <w:t>architectural</w:t>
      </w:r>
      <w:proofErr w:type="spellEnd"/>
      <w:r w:rsidRPr="00626EDB">
        <w:t xml:space="preserve"> ambientale a clădirilor din </w:t>
      </w:r>
      <w:proofErr w:type="spellStart"/>
      <w:r w:rsidRPr="00626EDB">
        <w:t>pieţele</w:t>
      </w:r>
      <w:proofErr w:type="spellEnd"/>
      <w:r w:rsidRPr="00626EDB">
        <w:t xml:space="preserve"> centrale (istorice) din municipiile </w:t>
      </w:r>
      <w:proofErr w:type="spellStart"/>
      <w:r w:rsidRPr="00626EDB">
        <w:t>reședinţă</w:t>
      </w:r>
      <w:proofErr w:type="spellEnd"/>
      <w:r w:rsidRPr="00626EDB">
        <w:t xml:space="preserve"> de </w:t>
      </w:r>
      <w:proofErr w:type="spellStart"/>
      <w:r w:rsidRPr="00626EDB">
        <w:t>judeţ</w:t>
      </w:r>
      <w:proofErr w:type="spellEnd"/>
      <w:r w:rsidRPr="00626EDB">
        <w:t xml:space="preserve"> denumire doc. Încărcat de </w:t>
      </w:r>
      <w:r w:rsidRPr="00626EDB">
        <w:rPr>
          <w:rFonts w:cs="Times New Roman"/>
          <w:i/>
        </w:rPr>
        <w:t xml:space="preserve">solicitant/partener </w:t>
      </w:r>
      <w:r w:rsidRPr="00626EDB">
        <w:t xml:space="preserve">Dacă este cazul, Hotărârea de Consiliu Local prin care aprobă executarea lucrărilor de </w:t>
      </w:r>
      <w:proofErr w:type="spellStart"/>
      <w:r w:rsidRPr="00626EDB">
        <w:t>intervenţie</w:t>
      </w:r>
      <w:proofErr w:type="spellEnd"/>
      <w:r w:rsidRPr="00626EDB">
        <w:t xml:space="preserve"> în </w:t>
      </w:r>
      <w:proofErr w:type="spellStart"/>
      <w:r w:rsidRPr="00626EDB">
        <w:t>condiţiile</w:t>
      </w:r>
      <w:proofErr w:type="spellEnd"/>
      <w:r w:rsidRPr="00626EDB">
        <w:t xml:space="preserve"> legii 153/2011 pentru </w:t>
      </w:r>
      <w:proofErr w:type="spellStart"/>
      <w:r w:rsidRPr="00626EDB">
        <w:t>creşterea</w:t>
      </w:r>
      <w:proofErr w:type="spellEnd"/>
      <w:r w:rsidRPr="00626EDB">
        <w:t xml:space="preserve"> </w:t>
      </w:r>
      <w:proofErr w:type="spellStart"/>
      <w:r w:rsidRPr="00626EDB">
        <w:t>calităţii</w:t>
      </w:r>
      <w:proofErr w:type="spellEnd"/>
      <w:r w:rsidRPr="00626EDB">
        <w:t xml:space="preserve"> </w:t>
      </w:r>
      <w:proofErr w:type="spellStart"/>
      <w:r w:rsidRPr="00626EDB">
        <w:t>architectural</w:t>
      </w:r>
      <w:proofErr w:type="spellEnd"/>
      <w:r w:rsidRPr="00626EDB">
        <w:t xml:space="preserve"> ambientale a clădirilor din </w:t>
      </w:r>
      <w:proofErr w:type="spellStart"/>
      <w:r w:rsidRPr="00626EDB">
        <w:t>pieţele</w:t>
      </w:r>
      <w:proofErr w:type="spellEnd"/>
      <w:r w:rsidRPr="00626EDB">
        <w:t xml:space="preserve"> centrale (istorice) din municipiile </w:t>
      </w:r>
      <w:proofErr w:type="spellStart"/>
      <w:r w:rsidRPr="00626EDB">
        <w:t>reședinţă</w:t>
      </w:r>
      <w:proofErr w:type="spellEnd"/>
      <w:r w:rsidRPr="00626EDB">
        <w:t xml:space="preserve"> de </w:t>
      </w:r>
      <w:proofErr w:type="spellStart"/>
      <w:r w:rsidRPr="00626EDB">
        <w:t>judeţ</w:t>
      </w:r>
      <w:proofErr w:type="spellEnd"/>
    </w:p>
    <w:p w14:paraId="78D39750" w14:textId="2FB85EC5" w:rsidR="00F57A1D" w:rsidRPr="00626EDB" w:rsidRDefault="00F57A1D" w:rsidP="00B83A40">
      <w:pPr>
        <w:pStyle w:val="ListParagraph"/>
        <w:spacing w:after="0" w:line="240" w:lineRule="auto"/>
        <w:jc w:val="both"/>
        <w:rPr>
          <w:bCs/>
          <w:snapToGrid w:val="0"/>
          <w:color w:val="FF0000"/>
          <w:highlight w:val="cyan"/>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Tip Document</w:t>
      </w:r>
      <w:r w:rsidR="00256765" w:rsidRPr="00626EDB">
        <w:t xml:space="preserve"> 20</w:t>
      </w:r>
      <w:r w:rsidRPr="00626EDB">
        <w:t xml:space="preserve">, sub denumirea Avizul operatorilor de </w:t>
      </w:r>
      <w:proofErr w:type="spellStart"/>
      <w:r w:rsidRPr="00626EDB">
        <w:t>utilităţi</w:t>
      </w:r>
      <w:proofErr w:type="spellEnd"/>
      <w:r w:rsidRPr="00626EDB">
        <w:t xml:space="preserve"> publice denumire doc. Încărcat de </w:t>
      </w:r>
      <w:r w:rsidRPr="00626EDB">
        <w:rPr>
          <w:rFonts w:cs="Times New Roman"/>
          <w:i/>
        </w:rPr>
        <w:t xml:space="preserve">solicitant/partener </w:t>
      </w:r>
      <w:r w:rsidRPr="00626EDB">
        <w:t xml:space="preserve">Avizul operatorilor de </w:t>
      </w:r>
      <w:proofErr w:type="spellStart"/>
      <w:r w:rsidRPr="00626EDB">
        <w:t>utilităţi</w:t>
      </w:r>
      <w:proofErr w:type="spellEnd"/>
      <w:r w:rsidRPr="00626EDB">
        <w:t xml:space="preserve"> publice (dacă este cazul), pentru </w:t>
      </w:r>
      <w:proofErr w:type="spellStart"/>
      <w:r w:rsidRPr="00626EDB">
        <w:t>investiţii</w:t>
      </w:r>
      <w:proofErr w:type="spellEnd"/>
      <w:r w:rsidRPr="00626EDB">
        <w:t xml:space="preserve"> privind </w:t>
      </w:r>
      <w:proofErr w:type="spellStart"/>
      <w:r w:rsidRPr="00626EDB">
        <w:t>reţelele</w:t>
      </w:r>
      <w:proofErr w:type="spellEnd"/>
      <w:r w:rsidRPr="00626EDB">
        <w:t xml:space="preserve"> sistemelor de alimentare cu apă/de canalizare a apelor uzate </w:t>
      </w:r>
      <w:proofErr w:type="spellStart"/>
      <w:r w:rsidRPr="00626EDB">
        <w:t>şi</w:t>
      </w:r>
      <w:proofErr w:type="spellEnd"/>
      <w:r w:rsidRPr="00626EDB">
        <w:t xml:space="preserve"> a apelor pluviale/de iluminat public.</w:t>
      </w:r>
    </w:p>
    <w:p w14:paraId="50959F51" w14:textId="77777777" w:rsidR="00001DF6" w:rsidRPr="00626EDB" w:rsidRDefault="00001DF6" w:rsidP="00F57A1D">
      <w:pPr>
        <w:spacing w:after="0" w:line="240" w:lineRule="auto"/>
        <w:jc w:val="both"/>
        <w:rPr>
          <w:i/>
        </w:rPr>
      </w:pPr>
    </w:p>
    <w:p w14:paraId="170DD3C0" w14:textId="6EAEE1F3" w:rsidR="00001DF6" w:rsidRPr="00D31A93" w:rsidRDefault="00535047" w:rsidP="00B103B2">
      <w:pPr>
        <w:pStyle w:val="bullet"/>
        <w:numPr>
          <w:ilvl w:val="0"/>
          <w:numId w:val="0"/>
        </w:numPr>
        <w:spacing w:before="0" w:after="0"/>
        <w:ind w:left="720"/>
        <w:rPr>
          <w:rFonts w:asciiTheme="minorHAnsi" w:hAnsiTheme="minorHAnsi"/>
          <w:b/>
          <w:color w:val="002060"/>
          <w:sz w:val="22"/>
          <w:szCs w:val="22"/>
        </w:rPr>
      </w:pPr>
      <w:r w:rsidRPr="00D31A93">
        <w:rPr>
          <w:rFonts w:asciiTheme="minorHAnsi" w:hAnsiTheme="minorHAnsi"/>
          <w:b/>
          <w:color w:val="002060"/>
          <w:sz w:val="22"/>
          <w:szCs w:val="22"/>
        </w:rPr>
        <w:t>C</w:t>
      </w:r>
      <w:r w:rsidR="006A5390" w:rsidRPr="00D31A93">
        <w:rPr>
          <w:rFonts w:asciiTheme="minorHAnsi" w:hAnsiTheme="minorHAnsi"/>
          <w:b/>
          <w:color w:val="002060"/>
          <w:sz w:val="22"/>
          <w:szCs w:val="22"/>
        </w:rPr>
        <w:t xml:space="preserve">.2. </w:t>
      </w:r>
      <w:r w:rsidR="00001DF6" w:rsidRPr="00D31A93">
        <w:rPr>
          <w:rFonts w:asciiTheme="minorHAnsi" w:hAnsiTheme="minorHAnsi"/>
          <w:b/>
          <w:color w:val="002060"/>
          <w:sz w:val="22"/>
          <w:szCs w:val="22"/>
        </w:rPr>
        <w:t xml:space="preserve">Alte documente prezentate suplimentar de către beneficiar și/sau parteneri </w:t>
      </w:r>
    </w:p>
    <w:p w14:paraId="088120C1" w14:textId="77777777" w:rsidR="00001DF6" w:rsidRPr="00626EDB" w:rsidRDefault="00001DF6" w:rsidP="00B16354">
      <w:pPr>
        <w:pStyle w:val="ListParagraph"/>
        <w:spacing w:after="0" w:line="240" w:lineRule="auto"/>
        <w:jc w:val="both"/>
        <w:rPr>
          <w:rFonts w:cs="Times New Roman"/>
          <w:i/>
        </w:rPr>
      </w:pPr>
      <w:r w:rsidRPr="00626EDB">
        <w:fldChar w:fldCharType="begin">
          <w:ffData>
            <w:name w:val="Check2"/>
            <w:enabled/>
            <w:calcOnExit w:val="0"/>
            <w:checkBox>
              <w:sizeAuto/>
              <w:default w:val="0"/>
            </w:checkBox>
          </w:ffData>
        </w:fldChar>
      </w:r>
      <w:r w:rsidRPr="00626EDB">
        <w:instrText xml:space="preserve"> FORMCHECKBOX </w:instrText>
      </w:r>
      <w:r w:rsidR="00CB49D2" w:rsidRPr="00626EDB">
        <w:fldChar w:fldCharType="separate"/>
      </w:r>
      <w:r w:rsidRPr="00626EDB">
        <w:fldChar w:fldCharType="end"/>
      </w:r>
      <w:r w:rsidRPr="00626EDB">
        <w:t xml:space="preserve">  Document suplimentar 1 __________</w:t>
      </w:r>
      <w:r w:rsidRPr="00626EDB">
        <w:rPr>
          <w:rFonts w:cs="Times New Roman"/>
        </w:rPr>
        <w:t>, sub denumirea ________</w:t>
      </w:r>
      <w:r w:rsidRPr="00626EDB">
        <w:rPr>
          <w:rFonts w:cs="Times New Roman"/>
          <w:i/>
        </w:rPr>
        <w:t>denumire doc. încărcat de solicitant/partener _____________</w:t>
      </w:r>
    </w:p>
    <w:p w14:paraId="5EFFCFF6" w14:textId="5C779353" w:rsidR="001E679D" w:rsidRPr="00626EDB" w:rsidRDefault="001E679D" w:rsidP="00FF2627">
      <w:pPr>
        <w:spacing w:after="0" w:line="240" w:lineRule="auto"/>
        <w:jc w:val="both"/>
        <w:rPr>
          <w:rFonts w:cs="Times New Roman"/>
          <w:i/>
        </w:rPr>
      </w:pPr>
    </w:p>
    <w:p w14:paraId="57A4B90A" w14:textId="016A70E5" w:rsidR="001E679D" w:rsidRPr="00D31A93" w:rsidRDefault="00B103B2" w:rsidP="001E679D">
      <w:pPr>
        <w:pStyle w:val="ListParagraph"/>
        <w:numPr>
          <w:ilvl w:val="0"/>
          <w:numId w:val="25"/>
        </w:numPr>
        <w:spacing w:after="0" w:line="240" w:lineRule="auto"/>
        <w:jc w:val="both"/>
        <w:rPr>
          <w:rFonts w:cs="Times New Roman"/>
          <w:b/>
          <w:bCs/>
          <w:iCs/>
          <w:color w:val="002060"/>
        </w:rPr>
      </w:pPr>
      <w:r w:rsidRPr="00D31A93">
        <w:rPr>
          <w:rFonts w:cs="Times New Roman"/>
          <w:b/>
          <w:bCs/>
          <w:iCs/>
          <w:color w:val="002060"/>
        </w:rPr>
        <w:t>Mă angajez ca organizația și partenerii (după caz):</w:t>
      </w:r>
    </w:p>
    <w:p w14:paraId="505FFCE6" w14:textId="77777777" w:rsidR="00B103B2" w:rsidRPr="00626EDB" w:rsidRDefault="00B103B2" w:rsidP="00B103B2">
      <w:pPr>
        <w:pStyle w:val="ListParagraph"/>
        <w:spacing w:after="0" w:line="240" w:lineRule="auto"/>
        <w:jc w:val="both"/>
        <w:rPr>
          <w:rFonts w:cs="Times New Roman"/>
          <w:i/>
        </w:rPr>
      </w:pPr>
      <w:r w:rsidRPr="00626EDB">
        <w:rPr>
          <w:rFonts w:cs="Times New Roman"/>
          <w:i/>
        </w:rPr>
        <w:t xml:space="preserve">0 Să asigure </w:t>
      </w:r>
      <w:proofErr w:type="spellStart"/>
      <w:r w:rsidRPr="00626EDB">
        <w:rPr>
          <w:rFonts w:cs="Times New Roman"/>
          <w:i/>
        </w:rPr>
        <w:t>contribuţia</w:t>
      </w:r>
      <w:proofErr w:type="spellEnd"/>
      <w:r w:rsidRPr="00626EDB">
        <w:rPr>
          <w:rFonts w:cs="Times New Roman"/>
          <w:i/>
        </w:rPr>
        <w:t xml:space="preserve"> proprie respectiv ________se preia automat din aplicația informatică ________, reprezentând ________se preia automat din aplicația informatică ________ % din valoarea eligibilă a proiectului </w:t>
      </w:r>
    </w:p>
    <w:p w14:paraId="0D75E56A" w14:textId="77777777" w:rsidR="00B103B2" w:rsidRPr="00626EDB" w:rsidRDefault="00B103B2" w:rsidP="00B103B2">
      <w:pPr>
        <w:pStyle w:val="ListParagraph"/>
        <w:spacing w:after="0" w:line="240" w:lineRule="auto"/>
        <w:jc w:val="both"/>
        <w:rPr>
          <w:rFonts w:cs="Times New Roman"/>
          <w:i/>
        </w:rPr>
      </w:pPr>
      <w:r w:rsidRPr="00626EDB">
        <w:rPr>
          <w:rFonts w:cs="Times New Roman"/>
          <w:i/>
        </w:rPr>
        <w:t xml:space="preserve">0 Să </w:t>
      </w:r>
      <w:proofErr w:type="spellStart"/>
      <w:r w:rsidRPr="00626EDB">
        <w:rPr>
          <w:rFonts w:cs="Times New Roman"/>
          <w:i/>
        </w:rPr>
        <w:t>finanţeze</w:t>
      </w:r>
      <w:proofErr w:type="spellEnd"/>
      <w:r w:rsidRPr="00626EDB">
        <w:rPr>
          <w:rFonts w:cs="Times New Roman"/>
          <w:i/>
        </w:rPr>
        <w:t xml:space="preserve"> toate costurile neeligibile (inclusiv costurile conexe) aferente proiectului,</w:t>
      </w:r>
    </w:p>
    <w:p w14:paraId="7EEECF86" w14:textId="77777777" w:rsidR="00B103B2" w:rsidRPr="00626EDB" w:rsidRDefault="00B103B2" w:rsidP="00B103B2">
      <w:pPr>
        <w:pStyle w:val="ListParagraph"/>
        <w:spacing w:after="0" w:line="240" w:lineRule="auto"/>
        <w:jc w:val="both"/>
        <w:rPr>
          <w:rFonts w:cs="Times New Roman"/>
          <w:i/>
        </w:rPr>
      </w:pPr>
      <w:r w:rsidRPr="00626EDB">
        <w:rPr>
          <w:rFonts w:cs="Times New Roman"/>
          <w:i/>
        </w:rPr>
        <w:t xml:space="preserve">0 Să asigure resursele financiare necesare implementării optime ale proiectului în </w:t>
      </w:r>
      <w:proofErr w:type="spellStart"/>
      <w:r w:rsidRPr="00626EDB">
        <w:rPr>
          <w:rFonts w:cs="Times New Roman"/>
          <w:i/>
        </w:rPr>
        <w:t>condiţiile</w:t>
      </w:r>
      <w:proofErr w:type="spellEnd"/>
      <w:r w:rsidRPr="00626EDB">
        <w:rPr>
          <w:rFonts w:cs="Times New Roman"/>
          <w:i/>
        </w:rPr>
        <w:t xml:space="preserve"> rambursării ulterioare a cheltuielilor eligibile din instrumente structurale,</w:t>
      </w:r>
    </w:p>
    <w:p w14:paraId="2A9C347A" w14:textId="77777777" w:rsidR="00B103B2" w:rsidRPr="00626EDB" w:rsidRDefault="00B103B2" w:rsidP="00B103B2">
      <w:pPr>
        <w:pStyle w:val="ListParagraph"/>
        <w:spacing w:after="0" w:line="240" w:lineRule="auto"/>
        <w:jc w:val="both"/>
        <w:rPr>
          <w:rFonts w:cs="Times New Roman"/>
          <w:i/>
        </w:rPr>
      </w:pPr>
      <w:r w:rsidRPr="00626EDB">
        <w:rPr>
          <w:rFonts w:cs="Times New Roman"/>
          <w:i/>
        </w:rPr>
        <w:t>0 Să prezinte, la momentul contractării, la cererea AM/OI, toate documentele necesare pentru a dovedi îndeplinirea cerințelor de eligibilitate.</w:t>
      </w:r>
    </w:p>
    <w:p w14:paraId="4595FC45" w14:textId="77777777" w:rsidR="00B103B2" w:rsidRPr="00626EDB" w:rsidRDefault="00B103B2" w:rsidP="00B103B2">
      <w:pPr>
        <w:pStyle w:val="ListParagraph"/>
        <w:spacing w:after="0" w:line="240" w:lineRule="auto"/>
        <w:jc w:val="both"/>
        <w:rPr>
          <w:rFonts w:cs="Times New Roman"/>
          <w:i/>
        </w:rPr>
      </w:pPr>
      <w:r w:rsidRPr="00626EDB">
        <w:rPr>
          <w:rFonts w:cs="Times New Roman"/>
          <w:i/>
        </w:rPr>
        <w:t xml:space="preserve">0 Să </w:t>
      </w:r>
      <w:proofErr w:type="spellStart"/>
      <w:r w:rsidRPr="00626EDB">
        <w:rPr>
          <w:rFonts w:cs="Times New Roman"/>
          <w:i/>
        </w:rPr>
        <w:t>menţină</w:t>
      </w:r>
      <w:proofErr w:type="spellEnd"/>
      <w:r w:rsidRPr="00626EDB">
        <w:rPr>
          <w:rFonts w:cs="Times New Roman"/>
          <w:i/>
        </w:rPr>
        <w:t xml:space="preserve"> proprietatea </w:t>
      </w:r>
      <w:proofErr w:type="spellStart"/>
      <w:r w:rsidRPr="00626EDB">
        <w:rPr>
          <w:rFonts w:cs="Times New Roman"/>
          <w:i/>
        </w:rPr>
        <w:t>facilităţilor</w:t>
      </w:r>
      <w:proofErr w:type="spellEnd"/>
      <w:r w:rsidRPr="00626EDB">
        <w:rPr>
          <w:rFonts w:cs="Times New Roman"/>
          <w:i/>
        </w:rPr>
        <w:t xml:space="preserve"> construite/ modernizate/ extinse (unde este cazul), a bunurilor </w:t>
      </w:r>
      <w:proofErr w:type="spellStart"/>
      <w:r w:rsidRPr="00626EDB">
        <w:rPr>
          <w:rFonts w:cs="Times New Roman"/>
          <w:i/>
        </w:rPr>
        <w:t>achiziţionate</w:t>
      </w:r>
      <w:proofErr w:type="spellEnd"/>
      <w:r w:rsidRPr="00626EDB">
        <w:rPr>
          <w:rFonts w:cs="Times New Roman"/>
          <w:i/>
        </w:rPr>
        <w:t xml:space="preserve"> </w:t>
      </w:r>
      <w:proofErr w:type="spellStart"/>
      <w:r w:rsidRPr="00626EDB">
        <w:rPr>
          <w:rFonts w:cs="Times New Roman"/>
          <w:i/>
        </w:rPr>
        <w:t>şi</w:t>
      </w:r>
      <w:proofErr w:type="spellEnd"/>
      <w:r w:rsidRPr="00626EDB">
        <w:rPr>
          <w:rFonts w:cs="Times New Roman"/>
          <w:i/>
        </w:rPr>
        <w:t xml:space="preserve"> natura </w:t>
      </w:r>
      <w:proofErr w:type="spellStart"/>
      <w:r w:rsidRPr="00626EDB">
        <w:rPr>
          <w:rFonts w:cs="Times New Roman"/>
          <w:i/>
        </w:rPr>
        <w:t>activităţii</w:t>
      </w:r>
      <w:proofErr w:type="spellEnd"/>
      <w:r w:rsidRPr="00626EDB">
        <w:rPr>
          <w:rFonts w:cs="Times New Roman"/>
          <w:i/>
        </w:rPr>
        <w:t xml:space="preserve"> pentru care s-a acordat </w:t>
      </w:r>
      <w:proofErr w:type="spellStart"/>
      <w:r w:rsidRPr="00626EDB">
        <w:rPr>
          <w:rFonts w:cs="Times New Roman"/>
          <w:i/>
        </w:rPr>
        <w:t>finanţare</w:t>
      </w:r>
      <w:proofErr w:type="spellEnd"/>
      <w:r w:rsidRPr="00626EDB">
        <w:rPr>
          <w:rFonts w:cs="Times New Roman"/>
          <w:i/>
        </w:rPr>
        <w:t xml:space="preserve"> </w:t>
      </w:r>
      <w:proofErr w:type="spellStart"/>
      <w:r w:rsidRPr="00626EDB">
        <w:rPr>
          <w:rFonts w:cs="Times New Roman"/>
          <w:i/>
        </w:rPr>
        <w:t>şi</w:t>
      </w:r>
      <w:proofErr w:type="spellEnd"/>
      <w:r w:rsidRPr="00626EDB">
        <w:rPr>
          <w:rFonts w:cs="Times New Roman"/>
          <w:i/>
        </w:rPr>
        <w:t xml:space="preserve"> să nu ipotecheze, cu excepția situațiilor prevăzute în contractul de finanțare, pe o perioadă de timp cel </w:t>
      </w:r>
      <w:proofErr w:type="spellStart"/>
      <w:r w:rsidRPr="00626EDB">
        <w:rPr>
          <w:rFonts w:cs="Times New Roman"/>
          <w:i/>
        </w:rPr>
        <w:t>ouțin</w:t>
      </w:r>
      <w:proofErr w:type="spellEnd"/>
      <w:r w:rsidRPr="00626EDB">
        <w:rPr>
          <w:rFonts w:cs="Times New Roman"/>
          <w:i/>
        </w:rPr>
        <w:t xml:space="preserve"> egală cu perioada de timp specificată în Ghidul Solicitantului: </w:t>
      </w:r>
    </w:p>
    <w:p w14:paraId="25FBB5A4" w14:textId="77777777" w:rsidR="00B103B2" w:rsidRPr="00626EDB" w:rsidRDefault="00B103B2" w:rsidP="00B103B2">
      <w:pPr>
        <w:pStyle w:val="ListParagraph"/>
        <w:spacing w:after="0" w:line="240" w:lineRule="auto"/>
        <w:jc w:val="both"/>
        <w:rPr>
          <w:rFonts w:cs="Times New Roman"/>
          <w:i/>
        </w:rPr>
      </w:pPr>
      <w:r w:rsidRPr="00626EDB">
        <w:rPr>
          <w:rFonts w:cs="Times New Roman"/>
          <w:i/>
        </w:rPr>
        <w:lastRenderedPageBreak/>
        <w:t xml:space="preserve">0 În cazul obținerii finanțării să respecte toate cerințele privind sustenabilitatea proiectului, așa cum sunt specificate în Ghidul Solicitantului și descrise în cererea de finanțare. </w:t>
      </w:r>
    </w:p>
    <w:p w14:paraId="0F12692E" w14:textId="77777777" w:rsidR="000C25CF" w:rsidRPr="00626EDB" w:rsidRDefault="000C25CF" w:rsidP="000C25CF">
      <w:pPr>
        <w:pStyle w:val="ListParagraph"/>
        <w:rPr>
          <w:rFonts w:cs="Times New Roman"/>
          <w:i/>
        </w:rPr>
      </w:pPr>
      <w:r w:rsidRPr="00626EDB">
        <w:rPr>
          <w:rFonts w:cs="Times New Roman"/>
          <w:i/>
        </w:rPr>
        <w:t xml:space="preserve">0 Să respecte, pe durata pregătirii </w:t>
      </w:r>
      <w:proofErr w:type="spellStart"/>
      <w:r w:rsidRPr="00626EDB">
        <w:rPr>
          <w:rFonts w:cs="Times New Roman"/>
          <w:i/>
        </w:rPr>
        <w:t>şi</w:t>
      </w:r>
      <w:proofErr w:type="spellEnd"/>
      <w:r w:rsidRPr="00626EDB">
        <w:rPr>
          <w:rFonts w:cs="Times New Roman"/>
          <w:i/>
        </w:rPr>
        <w:t xml:space="preserve"> implementării proiectului, prevederile </w:t>
      </w:r>
      <w:proofErr w:type="spellStart"/>
      <w:r w:rsidRPr="00626EDB">
        <w:rPr>
          <w:rFonts w:cs="Times New Roman"/>
          <w:i/>
        </w:rPr>
        <w:t>legislaţiei</w:t>
      </w:r>
      <w:proofErr w:type="spellEnd"/>
      <w:r w:rsidRPr="00626EDB">
        <w:rPr>
          <w:rFonts w:cs="Times New Roman"/>
          <w:i/>
        </w:rPr>
        <w:t xml:space="preserve"> comunitare </w:t>
      </w:r>
      <w:proofErr w:type="spellStart"/>
      <w:r w:rsidRPr="00626EDB">
        <w:rPr>
          <w:rFonts w:cs="Times New Roman"/>
          <w:i/>
        </w:rPr>
        <w:t>şi</w:t>
      </w:r>
      <w:proofErr w:type="spellEnd"/>
      <w:r w:rsidRPr="00626EDB">
        <w:rPr>
          <w:rFonts w:cs="Times New Roman"/>
          <w:i/>
        </w:rPr>
        <w:t xml:space="preserve"> </w:t>
      </w:r>
      <w:proofErr w:type="spellStart"/>
      <w:r w:rsidRPr="00626EDB">
        <w:rPr>
          <w:rFonts w:cs="Times New Roman"/>
          <w:i/>
        </w:rPr>
        <w:t>naţionale</w:t>
      </w:r>
      <w:proofErr w:type="spellEnd"/>
      <w:r w:rsidRPr="00626EDB">
        <w:rPr>
          <w:rFonts w:cs="Times New Roman"/>
          <w:i/>
        </w:rPr>
        <w:t xml:space="preserve"> în domeniul dezvoltării durabile, </w:t>
      </w:r>
      <w:proofErr w:type="spellStart"/>
      <w:r w:rsidRPr="00626EDB">
        <w:rPr>
          <w:rFonts w:cs="Times New Roman"/>
          <w:i/>
        </w:rPr>
        <w:t>egalităţii</w:t>
      </w:r>
      <w:proofErr w:type="spellEnd"/>
      <w:r w:rsidRPr="00626EDB">
        <w:rPr>
          <w:rFonts w:cs="Times New Roman"/>
          <w:i/>
        </w:rPr>
        <w:t xml:space="preserve"> de </w:t>
      </w:r>
      <w:proofErr w:type="spellStart"/>
      <w:r w:rsidRPr="00626EDB">
        <w:rPr>
          <w:rFonts w:cs="Times New Roman"/>
          <w:i/>
        </w:rPr>
        <w:t>şanse</w:t>
      </w:r>
      <w:proofErr w:type="spellEnd"/>
      <w:r w:rsidRPr="00626EDB">
        <w:rPr>
          <w:rFonts w:cs="Times New Roman"/>
          <w:i/>
        </w:rPr>
        <w:t xml:space="preserve"> </w:t>
      </w:r>
      <w:proofErr w:type="spellStart"/>
      <w:r w:rsidRPr="00626EDB">
        <w:rPr>
          <w:rFonts w:cs="Times New Roman"/>
          <w:i/>
        </w:rPr>
        <w:t>şi</w:t>
      </w:r>
      <w:proofErr w:type="spellEnd"/>
      <w:r w:rsidRPr="00626EDB">
        <w:rPr>
          <w:rFonts w:cs="Times New Roman"/>
          <w:i/>
        </w:rPr>
        <w:t xml:space="preserve"> nediscriminării </w:t>
      </w:r>
      <w:proofErr w:type="spellStart"/>
      <w:r w:rsidRPr="00626EDB">
        <w:rPr>
          <w:rFonts w:cs="Times New Roman"/>
          <w:i/>
        </w:rPr>
        <w:t>şi</w:t>
      </w:r>
      <w:proofErr w:type="spellEnd"/>
      <w:r w:rsidRPr="00626EDB">
        <w:rPr>
          <w:rFonts w:cs="Times New Roman"/>
          <w:i/>
        </w:rPr>
        <w:t xml:space="preserve"> </w:t>
      </w:r>
      <w:proofErr w:type="spellStart"/>
      <w:r w:rsidRPr="00626EDB">
        <w:rPr>
          <w:rFonts w:cs="Times New Roman"/>
          <w:i/>
        </w:rPr>
        <w:t>egalităţii</w:t>
      </w:r>
      <w:proofErr w:type="spellEnd"/>
      <w:r w:rsidRPr="00626EDB">
        <w:rPr>
          <w:rFonts w:cs="Times New Roman"/>
          <w:i/>
        </w:rPr>
        <w:t xml:space="preserve"> de gen inclusiv respectarea aplicării principiului DNSH – Imunizare climatică.</w:t>
      </w:r>
    </w:p>
    <w:p w14:paraId="5059B0D3" w14:textId="77777777" w:rsidR="000C25CF" w:rsidRPr="00626EDB" w:rsidRDefault="000C25CF" w:rsidP="000C25CF">
      <w:pPr>
        <w:pStyle w:val="ListParagraph"/>
        <w:rPr>
          <w:rFonts w:cs="Times New Roman"/>
          <w:i/>
        </w:rPr>
      </w:pPr>
      <w:r w:rsidRPr="00626EDB">
        <w:rPr>
          <w:rFonts w:cs="Times New Roman"/>
          <w:i/>
        </w:rPr>
        <w:t xml:space="preserve">0 Să garanteze că toate documentele încărcate în sistemul electronic </w:t>
      </w:r>
      <w:proofErr w:type="spellStart"/>
      <w:r w:rsidRPr="00626EDB">
        <w:rPr>
          <w:rFonts w:cs="Times New Roman"/>
          <w:i/>
        </w:rPr>
        <w:t>MySMIS</w:t>
      </w:r>
      <w:proofErr w:type="spellEnd"/>
      <w:r w:rsidRPr="00626EDB">
        <w:rPr>
          <w:rFonts w:cs="Times New Roman"/>
          <w:i/>
        </w:rPr>
        <w:t xml:space="preserve"> pe tot parcursul procesului de evaluare, selecție și contractare, respectiv în etapa de implementare și durabilitate a proiectului sunt conform cu cele originale (cunoscând faptul că falsul în declarații este pedepsit de Codul Penal).</w:t>
      </w:r>
    </w:p>
    <w:p w14:paraId="1BE16CF4" w14:textId="77777777" w:rsidR="000C25CF" w:rsidRPr="00626EDB" w:rsidRDefault="000C25CF" w:rsidP="000C25CF">
      <w:pPr>
        <w:pStyle w:val="ListParagraph"/>
        <w:rPr>
          <w:rFonts w:cs="Times New Roman"/>
          <w:i/>
        </w:rPr>
      </w:pPr>
      <w:r w:rsidRPr="00626EDB">
        <w:rPr>
          <w:rFonts w:cs="Times New Roman"/>
          <w:i/>
        </w:rPr>
        <w:t xml:space="preserve">0 Să nu opereze alte modificări în sistemul electronic </w:t>
      </w:r>
      <w:proofErr w:type="spellStart"/>
      <w:r w:rsidRPr="00626EDB">
        <w:rPr>
          <w:rFonts w:cs="Times New Roman"/>
          <w:i/>
        </w:rPr>
        <w:t>MySMIS</w:t>
      </w:r>
      <w:proofErr w:type="spellEnd"/>
      <w:r w:rsidRPr="00626EDB">
        <w:rPr>
          <w:rFonts w:cs="Times New Roman"/>
          <w:i/>
        </w:rPr>
        <w:t xml:space="preserve"> vizavi de documentele încărcate, cu excepția celor care au fost solicitate de AM PR Nord-Vest în procesul de evaluare și selecție și contractare prin scrisorilor de clarificări</w:t>
      </w:r>
    </w:p>
    <w:p w14:paraId="37BB8E4B" w14:textId="77777777" w:rsidR="001E679D" w:rsidRPr="00626EDB" w:rsidRDefault="001E679D" w:rsidP="00B103B2">
      <w:pPr>
        <w:pStyle w:val="ListParagraph"/>
        <w:spacing w:after="0" w:line="240" w:lineRule="auto"/>
        <w:jc w:val="both"/>
        <w:rPr>
          <w:rFonts w:cs="Times New Roman"/>
          <w:i/>
        </w:rPr>
      </w:pPr>
    </w:p>
    <w:p w14:paraId="093491A7" w14:textId="314EAF56" w:rsidR="00E2515C" w:rsidRPr="00D31A93" w:rsidRDefault="00E2515C" w:rsidP="00B103B2">
      <w:pPr>
        <w:pStyle w:val="bullet"/>
        <w:numPr>
          <w:ilvl w:val="0"/>
          <w:numId w:val="25"/>
        </w:numPr>
        <w:spacing w:before="0" w:after="0"/>
        <w:rPr>
          <w:rFonts w:asciiTheme="minorHAnsi" w:hAnsiTheme="minorHAnsi"/>
          <w:b/>
          <w:color w:val="002060"/>
          <w:sz w:val="22"/>
          <w:szCs w:val="22"/>
        </w:rPr>
      </w:pPr>
      <w:r w:rsidRPr="00D31A93">
        <w:rPr>
          <w:rFonts w:asciiTheme="minorHAnsi" w:hAnsiTheme="minorHAnsi"/>
          <w:b/>
          <w:color w:val="002060"/>
          <w:sz w:val="22"/>
          <w:szCs w:val="22"/>
        </w:rPr>
        <w:t xml:space="preserve">Declar că sunt pe deplin autorizat să semnez această </w:t>
      </w:r>
      <w:proofErr w:type="spellStart"/>
      <w:r w:rsidRPr="00D31A93">
        <w:rPr>
          <w:rFonts w:asciiTheme="minorHAnsi" w:hAnsiTheme="minorHAnsi"/>
          <w:b/>
          <w:color w:val="002060"/>
          <w:sz w:val="22"/>
          <w:szCs w:val="22"/>
        </w:rPr>
        <w:t>declaraţie</w:t>
      </w:r>
      <w:proofErr w:type="spellEnd"/>
      <w:r w:rsidRPr="00D31A93">
        <w:rPr>
          <w:rFonts w:asciiTheme="minorHAnsi" w:hAnsiTheme="minorHAnsi"/>
          <w:b/>
          <w:color w:val="002060"/>
          <w:sz w:val="22"/>
          <w:szCs w:val="22"/>
        </w:rPr>
        <w:t xml:space="preserve"> în numele &lt;denumire solicitant&gt;.</w:t>
      </w:r>
    </w:p>
    <w:p w14:paraId="32A932C9" w14:textId="77777777" w:rsidR="001E679D" w:rsidRPr="00D31A93" w:rsidRDefault="001E679D" w:rsidP="001E679D">
      <w:pPr>
        <w:pStyle w:val="bullet"/>
        <w:numPr>
          <w:ilvl w:val="0"/>
          <w:numId w:val="0"/>
        </w:numPr>
        <w:spacing w:before="0" w:after="0"/>
        <w:ind w:left="720"/>
        <w:rPr>
          <w:rFonts w:asciiTheme="minorHAnsi" w:hAnsiTheme="minorHAnsi"/>
          <w:b/>
          <w:color w:val="002060"/>
          <w:sz w:val="22"/>
          <w:szCs w:val="22"/>
        </w:rPr>
      </w:pPr>
    </w:p>
    <w:p w14:paraId="40C45E27" w14:textId="77777777" w:rsidR="00E2515C" w:rsidRPr="00D31A93" w:rsidRDefault="00E2515C" w:rsidP="00B103B2">
      <w:pPr>
        <w:pStyle w:val="bullet"/>
        <w:numPr>
          <w:ilvl w:val="0"/>
          <w:numId w:val="25"/>
        </w:numPr>
        <w:spacing w:before="0" w:after="0"/>
        <w:rPr>
          <w:rFonts w:asciiTheme="minorHAnsi" w:hAnsiTheme="minorHAnsi"/>
          <w:b/>
          <w:color w:val="002060"/>
          <w:sz w:val="22"/>
          <w:szCs w:val="22"/>
        </w:rPr>
      </w:pPr>
      <w:r w:rsidRPr="00D31A93">
        <w:rPr>
          <w:rFonts w:asciiTheme="minorHAnsi" w:hAnsiTheme="minorHAnsi"/>
          <w:b/>
          <w:color w:val="002060"/>
          <w:sz w:val="22"/>
          <w:szCs w:val="22"/>
        </w:rPr>
        <w:t>Declar că am luat la cunoștință că în etapa de contractare am obligația să fac dovada tuturor celor declarate prin prezenta Declarație, sub sancțiunea respingerii cererii de finanțare</w:t>
      </w:r>
    </w:p>
    <w:p w14:paraId="485CD7A2" w14:textId="77777777" w:rsidR="00E2515C" w:rsidRPr="00626EDB" w:rsidRDefault="00E2515C" w:rsidP="00E2515C">
      <w:pPr>
        <w:autoSpaceDE w:val="0"/>
        <w:autoSpaceDN w:val="0"/>
        <w:adjustRightInd w:val="0"/>
        <w:spacing w:after="0" w:line="240" w:lineRule="auto"/>
        <w:jc w:val="both"/>
        <w:rPr>
          <w:rFonts w:eastAsia="Times New Roman" w:cs="Times New Roman"/>
          <w:noProof/>
          <w:highlight w:val="yellow"/>
        </w:rPr>
      </w:pPr>
    </w:p>
    <w:p w14:paraId="2CC9370C" w14:textId="335D07A3" w:rsidR="00E2515C" w:rsidRPr="00626EDB" w:rsidRDefault="00E2515C" w:rsidP="00E2515C">
      <w:pPr>
        <w:autoSpaceDE w:val="0"/>
        <w:autoSpaceDN w:val="0"/>
        <w:adjustRightInd w:val="0"/>
        <w:spacing w:after="0" w:line="240" w:lineRule="auto"/>
        <w:jc w:val="both"/>
        <w:rPr>
          <w:rFonts w:eastAsia="Times New Roman" w:cs="Times New Roman"/>
          <w:noProof/>
        </w:rPr>
      </w:pPr>
    </w:p>
    <w:p w14:paraId="3E518EFE" w14:textId="77777777" w:rsidR="00E2515C" w:rsidRPr="00626EDB" w:rsidRDefault="00E2515C" w:rsidP="00E2515C">
      <w:pPr>
        <w:pStyle w:val="bullet"/>
        <w:numPr>
          <w:ilvl w:val="0"/>
          <w:numId w:val="0"/>
        </w:numPr>
        <w:spacing w:before="0" w:after="0"/>
        <w:ind w:left="360"/>
        <w:rPr>
          <w:rFonts w:asciiTheme="minorHAnsi" w:hAnsiTheme="minorHAnsi"/>
          <w:sz w:val="22"/>
          <w:szCs w:val="22"/>
        </w:rPr>
      </w:pPr>
    </w:p>
    <w:p w14:paraId="59E772A0" w14:textId="77777777" w:rsidR="00001DF6" w:rsidRPr="00626EDB" w:rsidRDefault="00001DF6" w:rsidP="00B16354">
      <w:pPr>
        <w:pStyle w:val="bullet"/>
        <w:numPr>
          <w:ilvl w:val="0"/>
          <w:numId w:val="0"/>
        </w:numPr>
        <w:spacing w:before="0" w:after="0"/>
        <w:ind w:left="720" w:hanging="360"/>
        <w:rPr>
          <w:rFonts w:asciiTheme="minorHAnsi" w:hAnsiTheme="minorHAnsi"/>
          <w:b/>
          <w:sz w:val="22"/>
          <w:szCs w:val="22"/>
        </w:rPr>
      </w:pPr>
      <w:r w:rsidRPr="00626EDB">
        <w:rPr>
          <w:rFonts w:asciiTheme="minorHAnsi" w:hAnsiTheme="minorHAnsi"/>
          <w:b/>
          <w:sz w:val="22"/>
          <w:szCs w:val="22"/>
        </w:rPr>
        <w:t xml:space="preserve">Nume, prenume, </w:t>
      </w:r>
    </w:p>
    <w:p w14:paraId="1F25417D" w14:textId="77777777" w:rsidR="009951A0" w:rsidRPr="00626EDB" w:rsidRDefault="00001DF6" w:rsidP="00B16354">
      <w:pPr>
        <w:pStyle w:val="bullet"/>
        <w:numPr>
          <w:ilvl w:val="0"/>
          <w:numId w:val="0"/>
        </w:numPr>
        <w:spacing w:before="0" w:after="0"/>
        <w:ind w:left="720" w:hanging="360"/>
        <w:rPr>
          <w:rFonts w:asciiTheme="minorHAnsi" w:hAnsiTheme="minorHAnsi"/>
          <w:b/>
          <w:sz w:val="24"/>
        </w:rPr>
      </w:pPr>
      <w:r w:rsidRPr="00626EDB">
        <w:rPr>
          <w:rFonts w:asciiTheme="minorHAnsi" w:hAnsiTheme="minorHAnsi"/>
          <w:b/>
          <w:sz w:val="22"/>
          <w:szCs w:val="22"/>
        </w:rPr>
        <w:t>Funcție, Semnătură</w:t>
      </w:r>
      <w:r w:rsidR="00053711" w:rsidRPr="00626EDB">
        <w:rPr>
          <w:rFonts w:asciiTheme="minorHAnsi" w:hAnsiTheme="minorHAnsi"/>
          <w:b/>
          <w:sz w:val="22"/>
          <w:szCs w:val="22"/>
        </w:rPr>
        <w:t xml:space="preserve">, </w:t>
      </w:r>
      <w:r w:rsidR="009951A0" w:rsidRPr="00626EDB">
        <w:rPr>
          <w:rFonts w:asciiTheme="minorHAnsi" w:hAnsiTheme="minorHAnsi"/>
          <w:b/>
          <w:sz w:val="22"/>
          <w:szCs w:val="22"/>
        </w:rPr>
        <w:t>Dat</w:t>
      </w:r>
      <w:r w:rsidR="009951A0" w:rsidRPr="00626EDB">
        <w:rPr>
          <w:rFonts w:asciiTheme="minorHAnsi" w:hAnsiTheme="minorHAnsi"/>
          <w:b/>
          <w:sz w:val="24"/>
        </w:rPr>
        <w:t>ă (</w:t>
      </w:r>
      <w:proofErr w:type="spellStart"/>
      <w:r w:rsidR="009951A0" w:rsidRPr="00626EDB">
        <w:rPr>
          <w:rFonts w:asciiTheme="minorHAnsi" w:hAnsiTheme="minorHAnsi"/>
          <w:b/>
          <w:sz w:val="24"/>
        </w:rPr>
        <w:t>zz</w:t>
      </w:r>
      <w:proofErr w:type="spellEnd"/>
      <w:r w:rsidR="009951A0" w:rsidRPr="00626EDB">
        <w:rPr>
          <w:rFonts w:asciiTheme="minorHAnsi" w:hAnsiTheme="minorHAnsi"/>
          <w:b/>
          <w:sz w:val="24"/>
        </w:rPr>
        <w:t>/</w:t>
      </w:r>
      <w:proofErr w:type="spellStart"/>
      <w:r w:rsidR="009951A0" w:rsidRPr="00626EDB">
        <w:rPr>
          <w:rFonts w:asciiTheme="minorHAnsi" w:hAnsiTheme="minorHAnsi"/>
          <w:b/>
          <w:sz w:val="24"/>
        </w:rPr>
        <w:t>ll</w:t>
      </w:r>
      <w:proofErr w:type="spellEnd"/>
      <w:r w:rsidR="009951A0" w:rsidRPr="00626EDB">
        <w:rPr>
          <w:rFonts w:asciiTheme="minorHAnsi" w:hAnsiTheme="minorHAnsi"/>
          <w:b/>
          <w:sz w:val="24"/>
        </w:rPr>
        <w:t>/</w:t>
      </w:r>
      <w:proofErr w:type="spellStart"/>
      <w:r w:rsidR="009951A0" w:rsidRPr="00626EDB">
        <w:rPr>
          <w:rFonts w:asciiTheme="minorHAnsi" w:hAnsiTheme="minorHAnsi"/>
          <w:b/>
          <w:sz w:val="24"/>
        </w:rPr>
        <w:t>aaaa</w:t>
      </w:r>
      <w:proofErr w:type="spellEnd"/>
      <w:r w:rsidR="009951A0" w:rsidRPr="00626EDB">
        <w:rPr>
          <w:rFonts w:asciiTheme="minorHAnsi" w:hAnsiTheme="minorHAnsi"/>
          <w:b/>
          <w:sz w:val="24"/>
        </w:rPr>
        <w:t>)</w:t>
      </w:r>
    </w:p>
    <w:sectPr w:rsidR="009951A0" w:rsidRPr="00626EDB" w:rsidSect="001764A7">
      <w:headerReference w:type="even" r:id="rId8"/>
      <w:headerReference w:type="default" r:id="rId9"/>
      <w:footerReference w:type="even" r:id="rId10"/>
      <w:footerReference w:type="default" r:id="rId11"/>
      <w:headerReference w:type="first" r:id="rId12"/>
      <w:footerReference w:type="first" r:id="rId13"/>
      <w:pgSz w:w="12240" w:h="15840"/>
      <w:pgMar w:top="709" w:right="1041"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18330" w14:textId="77777777" w:rsidR="00CB49D2" w:rsidRDefault="00CB49D2" w:rsidP="00235396">
      <w:pPr>
        <w:spacing w:after="0" w:line="240" w:lineRule="auto"/>
      </w:pPr>
      <w:r>
        <w:separator/>
      </w:r>
    </w:p>
  </w:endnote>
  <w:endnote w:type="continuationSeparator" w:id="0">
    <w:p w14:paraId="30686A6C" w14:textId="77777777" w:rsidR="00CB49D2" w:rsidRDefault="00CB49D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71125" w14:textId="77777777" w:rsidR="00022100" w:rsidRDefault="000221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CE685" w14:textId="77777777" w:rsidR="002D499F" w:rsidRDefault="002D499F" w:rsidP="002D499F">
    <w:pPr>
      <w:pStyle w:val="Footer"/>
    </w:pPr>
    <w:r>
      <w:tab/>
    </w:r>
  </w:p>
  <w:p w14:paraId="75543290" w14:textId="77777777" w:rsidR="002D499F" w:rsidRDefault="002D499F" w:rsidP="002D499F">
    <w:pPr>
      <w:pStyle w:val="Footer"/>
    </w:pPr>
    <w:r>
      <w:rPr>
        <w:noProof/>
        <w:lang w:val="en-US"/>
      </w:rPr>
      <w:drawing>
        <wp:anchor distT="0" distB="0" distL="114300" distR="114300" simplePos="0" relativeHeight="251667456" behindDoc="0" locked="0" layoutInCell="1" allowOverlap="1" wp14:anchorId="488439F0" wp14:editId="13AF8AFA">
          <wp:simplePos x="0" y="0"/>
          <wp:positionH relativeFrom="margin">
            <wp:align>center</wp:align>
          </wp:positionH>
          <wp:positionV relativeFrom="paragraph">
            <wp:posOffset>13335</wp:posOffset>
          </wp:positionV>
          <wp:extent cx="3654425" cy="23749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3A24ABA2" w14:textId="77777777" w:rsidR="002D499F" w:rsidRDefault="002D499F" w:rsidP="002D499F">
    <w:pPr>
      <w:pStyle w:val="Footer"/>
    </w:pPr>
  </w:p>
  <w:p w14:paraId="70F84027" w14:textId="23771B16" w:rsidR="002D499F" w:rsidRPr="002D499F" w:rsidRDefault="00140A6C" w:rsidP="00140A6C">
    <w:pPr>
      <w:pStyle w:val="Footer"/>
      <w:tabs>
        <w:tab w:val="center" w:pos="5103"/>
        <w:tab w:val="right" w:pos="10206"/>
      </w:tabs>
      <w:spacing w:after="60"/>
      <w:rPr>
        <w:b/>
        <w:color w:val="002060"/>
        <w:sz w:val="28"/>
        <w:szCs w:val="28"/>
      </w:rPr>
    </w:pPr>
    <w:r>
      <w:rPr>
        <w:b/>
        <w:noProof/>
        <w:color w:val="002060"/>
        <w:sz w:val="28"/>
        <w:szCs w:val="28"/>
        <w:lang w:eastAsia="ro-RO"/>
      </w:rPr>
      <w:tab/>
      <w:t xml:space="preserve">             </w:t>
    </w:r>
    <w:bookmarkStart w:id="26" w:name="_GoBack"/>
    <w:bookmarkEnd w:id="26"/>
    <w:r w:rsidR="002D499F" w:rsidRPr="00A62835">
      <w:rPr>
        <w:b/>
        <w:noProof/>
        <w:color w:val="002060"/>
        <w:sz w:val="28"/>
        <w:szCs w:val="28"/>
        <w:lang w:eastAsia="ro-RO"/>
      </w:rPr>
      <w:t>www.regionordvest.ro</w:t>
    </w:r>
    <w:r w:rsidR="002D499F">
      <w:rPr>
        <w:b/>
        <w:color w:val="002060"/>
        <w:sz w:val="28"/>
        <w:szCs w:val="28"/>
      </w:rPr>
      <w:t xml:space="preserve">  I  www.nord-vest.ro</w:t>
    </w:r>
    <w:r>
      <w:rPr>
        <w:b/>
        <w:color w:val="002060"/>
        <w:sz w:val="28"/>
        <w:szCs w:val="28"/>
      </w:rPr>
      <w:tab/>
    </w:r>
    <w:r w:rsidRPr="00140A6C">
      <w:rPr>
        <w:color w:val="002060"/>
      </w:rPr>
      <w:fldChar w:fldCharType="begin"/>
    </w:r>
    <w:r w:rsidRPr="00140A6C">
      <w:rPr>
        <w:color w:val="002060"/>
      </w:rPr>
      <w:instrText xml:space="preserve"> PAGE   \* MERGEFORMAT </w:instrText>
    </w:r>
    <w:r w:rsidRPr="00140A6C">
      <w:rPr>
        <w:color w:val="002060"/>
      </w:rPr>
      <w:fldChar w:fldCharType="separate"/>
    </w:r>
    <w:r>
      <w:rPr>
        <w:noProof/>
        <w:color w:val="002060"/>
      </w:rPr>
      <w:t>2</w:t>
    </w:r>
    <w:r w:rsidRPr="00140A6C">
      <w:rPr>
        <w:noProof/>
        <w:color w:val="002060"/>
      </w:rPr>
      <w:fldChar w:fldCharType="end"/>
    </w:r>
    <w:r>
      <w:rPr>
        <w:b/>
        <w:color w:val="002060"/>
        <w:sz w:val="28"/>
        <w:szCs w:val="2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21059" w14:textId="77777777" w:rsidR="002D499F" w:rsidRDefault="002D499F" w:rsidP="002D499F">
    <w:pPr>
      <w:pStyle w:val="Footer"/>
    </w:pPr>
  </w:p>
  <w:p w14:paraId="52FA154D" w14:textId="77777777" w:rsidR="002D499F" w:rsidRDefault="002D499F" w:rsidP="002D499F">
    <w:pPr>
      <w:pStyle w:val="Footer"/>
    </w:pPr>
    <w:r>
      <w:rPr>
        <w:noProof/>
        <w:lang w:val="en-US"/>
      </w:rPr>
      <w:drawing>
        <wp:anchor distT="0" distB="0" distL="114300" distR="114300" simplePos="0" relativeHeight="251665408" behindDoc="0" locked="0" layoutInCell="1" allowOverlap="1" wp14:anchorId="09CC5F89" wp14:editId="0079B4E2">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F100542" w14:textId="77777777" w:rsidR="002D499F" w:rsidRDefault="002D499F" w:rsidP="002D499F">
    <w:pPr>
      <w:pStyle w:val="Footer"/>
    </w:pPr>
  </w:p>
  <w:p w14:paraId="1D508157" w14:textId="418A29DB" w:rsidR="002D499F" w:rsidRPr="002D499F" w:rsidRDefault="00022100" w:rsidP="00022100">
    <w:pPr>
      <w:pStyle w:val="Footer"/>
      <w:tabs>
        <w:tab w:val="center" w:pos="5103"/>
        <w:tab w:val="right" w:pos="10206"/>
      </w:tabs>
      <w:spacing w:after="60"/>
      <w:rPr>
        <w:b/>
        <w:color w:val="002060"/>
        <w:sz w:val="28"/>
        <w:szCs w:val="28"/>
      </w:rPr>
    </w:pPr>
    <w:r>
      <w:rPr>
        <w:b/>
        <w:noProof/>
        <w:color w:val="002060"/>
        <w:sz w:val="28"/>
        <w:szCs w:val="28"/>
        <w:lang w:eastAsia="ro-RO"/>
      </w:rPr>
      <w:tab/>
      <w:t xml:space="preserve">           </w:t>
    </w:r>
    <w:r w:rsidR="002D499F" w:rsidRPr="00A62835">
      <w:rPr>
        <w:b/>
        <w:noProof/>
        <w:color w:val="002060"/>
        <w:sz w:val="28"/>
        <w:szCs w:val="28"/>
        <w:lang w:eastAsia="ro-RO"/>
      </w:rPr>
      <w:t>www.regionordvest.ro</w:t>
    </w:r>
    <w:r w:rsidR="002D499F">
      <w:rPr>
        <w:b/>
        <w:color w:val="002060"/>
        <w:sz w:val="28"/>
        <w:szCs w:val="28"/>
      </w:rPr>
      <w:t xml:space="preserve">  I  </w:t>
    </w:r>
    <w:r w:rsidRPr="00022100">
      <w:rPr>
        <w:b/>
        <w:color w:val="002060"/>
        <w:sz w:val="28"/>
        <w:szCs w:val="28"/>
      </w:rPr>
      <w:t>www.nord-vest.ro</w:t>
    </w:r>
    <w:r>
      <w:rPr>
        <w:b/>
        <w:color w:val="002060"/>
        <w:sz w:val="28"/>
        <w:szCs w:val="28"/>
      </w:rPr>
      <w:tab/>
    </w:r>
    <w:r w:rsidRPr="00022100">
      <w:rPr>
        <w:color w:val="002060"/>
      </w:rPr>
      <w:fldChar w:fldCharType="begin"/>
    </w:r>
    <w:r w:rsidRPr="00022100">
      <w:rPr>
        <w:color w:val="002060"/>
      </w:rPr>
      <w:instrText xml:space="preserve"> PAGE   \* MERGEFORMAT </w:instrText>
    </w:r>
    <w:r w:rsidRPr="00022100">
      <w:rPr>
        <w:color w:val="002060"/>
      </w:rPr>
      <w:fldChar w:fldCharType="separate"/>
    </w:r>
    <w:r w:rsidR="00140A6C">
      <w:rPr>
        <w:noProof/>
        <w:color w:val="002060"/>
      </w:rPr>
      <w:t>1</w:t>
    </w:r>
    <w:r w:rsidRPr="00022100">
      <w:rPr>
        <w:noProof/>
        <w:color w:val="002060"/>
      </w:rPr>
      <w:fldChar w:fldCharType="end"/>
    </w:r>
    <w:r>
      <w:rPr>
        <w:b/>
        <w:color w:val="002060"/>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CAAE" w14:textId="77777777" w:rsidR="00CB49D2" w:rsidRDefault="00CB49D2" w:rsidP="00235396">
      <w:pPr>
        <w:spacing w:after="0" w:line="240" w:lineRule="auto"/>
      </w:pPr>
      <w:r>
        <w:separator/>
      </w:r>
    </w:p>
  </w:footnote>
  <w:footnote w:type="continuationSeparator" w:id="0">
    <w:p w14:paraId="779F7D8B" w14:textId="77777777" w:rsidR="00CB49D2" w:rsidRDefault="00CB49D2"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26BE4" w14:textId="77777777" w:rsidR="00022100" w:rsidRDefault="000221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569AD" w14:textId="0CCA6525" w:rsidR="00D31A93" w:rsidRDefault="00D31A93">
    <w:pPr>
      <w:pStyle w:val="Header"/>
    </w:pPr>
  </w:p>
  <w:p w14:paraId="4B96F0AB" w14:textId="77777777" w:rsidR="00D31A93" w:rsidRDefault="00D31A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C0D7" w14:textId="0F4983DB" w:rsidR="00CD3222" w:rsidRDefault="001764A7" w:rsidP="001764A7">
    <w:pPr>
      <w:pStyle w:val="Header"/>
      <w:jc w:val="center"/>
    </w:pPr>
    <w:r>
      <w:rPr>
        <w:noProof/>
        <w:lang w:val="en-US"/>
      </w:rPr>
      <w:drawing>
        <wp:inline distT="0" distB="0" distL="0" distR="0" wp14:anchorId="59A391E3" wp14:editId="7320974A">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15:restartNumberingAfterBreak="0">
    <w:nsid w:val="6E0E4D82"/>
    <w:multiLevelType w:val="hybridMultilevel"/>
    <w:tmpl w:val="C6FC26B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56882A06">
      <w:start w:val="2"/>
      <w:numFmt w:val="upperLetter"/>
      <w:lvlText w:val="%6."/>
      <w:lvlJc w:val="left"/>
      <w:pPr>
        <w:tabs>
          <w:tab w:val="num" w:pos="5493"/>
        </w:tabs>
        <w:ind w:left="5493" w:hanging="360"/>
      </w:pPr>
      <w:rPr>
        <w:rFonts w:hint="default"/>
        <w:b/>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1"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4"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5"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18"/>
  </w:num>
  <w:num w:numId="2">
    <w:abstractNumId w:val="12"/>
  </w:num>
  <w:num w:numId="3">
    <w:abstractNumId w:val="4"/>
  </w:num>
  <w:num w:numId="4">
    <w:abstractNumId w:val="19"/>
  </w:num>
  <w:num w:numId="5">
    <w:abstractNumId w:val="6"/>
  </w:num>
  <w:num w:numId="6">
    <w:abstractNumId w:val="16"/>
  </w:num>
  <w:num w:numId="7">
    <w:abstractNumId w:val="9"/>
  </w:num>
  <w:num w:numId="8">
    <w:abstractNumId w:val="2"/>
  </w:num>
  <w:num w:numId="9">
    <w:abstractNumId w:val="12"/>
  </w:num>
  <w:num w:numId="10">
    <w:abstractNumId w:val="7"/>
  </w:num>
  <w:num w:numId="11">
    <w:abstractNumId w:val="21"/>
  </w:num>
  <w:num w:numId="12">
    <w:abstractNumId w:val="0"/>
  </w:num>
  <w:num w:numId="13">
    <w:abstractNumId w:val="22"/>
  </w:num>
  <w:num w:numId="14">
    <w:abstractNumId w:val="12"/>
  </w:num>
  <w:num w:numId="15">
    <w:abstractNumId w:val="12"/>
  </w:num>
  <w:num w:numId="16">
    <w:abstractNumId w:val="12"/>
  </w:num>
  <w:num w:numId="17">
    <w:abstractNumId w:val="25"/>
  </w:num>
  <w:num w:numId="18">
    <w:abstractNumId w:val="5"/>
  </w:num>
  <w:num w:numId="19">
    <w:abstractNumId w:val="8"/>
  </w:num>
  <w:num w:numId="20">
    <w:abstractNumId w:val="27"/>
  </w:num>
  <w:num w:numId="21">
    <w:abstractNumId w:val="12"/>
  </w:num>
  <w:num w:numId="22">
    <w:abstractNumId w:val="1"/>
  </w:num>
  <w:num w:numId="23">
    <w:abstractNumId w:val="11"/>
  </w:num>
  <w:num w:numId="24">
    <w:abstractNumId w:val="17"/>
  </w:num>
  <w:num w:numId="25">
    <w:abstractNumId w:val="10"/>
  </w:num>
  <w:num w:numId="26">
    <w:abstractNumId w:val="26"/>
  </w:num>
  <w:num w:numId="27">
    <w:abstractNumId w:val="14"/>
  </w:num>
  <w:num w:numId="28">
    <w:abstractNumId w:val="12"/>
  </w:num>
  <w:num w:numId="29">
    <w:abstractNumId w:val="12"/>
  </w:num>
  <w:num w:numId="30">
    <w:abstractNumId w:val="20"/>
  </w:num>
  <w:num w:numId="31">
    <w:abstractNumId w:val="23"/>
  </w:num>
  <w:num w:numId="32">
    <w:abstractNumId w:val="13"/>
  </w:num>
  <w:num w:numId="33">
    <w:abstractNumId w:val="24"/>
  </w:num>
  <w:num w:numId="34">
    <w:abstractNumId w:val="15"/>
  </w:num>
  <w:num w:numId="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us Salagean">
    <w15:presenceInfo w15:providerId="None" w15:userId="Marius Salage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1DF6"/>
    <w:rsid w:val="00020379"/>
    <w:rsid w:val="00022100"/>
    <w:rsid w:val="00026BD3"/>
    <w:rsid w:val="0004786F"/>
    <w:rsid w:val="00053711"/>
    <w:rsid w:val="00067958"/>
    <w:rsid w:val="000713C2"/>
    <w:rsid w:val="000C25CF"/>
    <w:rsid w:val="000C7799"/>
    <w:rsid w:val="000E4E75"/>
    <w:rsid w:val="000F220E"/>
    <w:rsid w:val="000F4F5E"/>
    <w:rsid w:val="001078C4"/>
    <w:rsid w:val="00122ECA"/>
    <w:rsid w:val="00140A6C"/>
    <w:rsid w:val="00145AAD"/>
    <w:rsid w:val="00150517"/>
    <w:rsid w:val="00154AA6"/>
    <w:rsid w:val="001764A7"/>
    <w:rsid w:val="00194DB2"/>
    <w:rsid w:val="001D34B5"/>
    <w:rsid w:val="001E679D"/>
    <w:rsid w:val="001F288E"/>
    <w:rsid w:val="00207C48"/>
    <w:rsid w:val="002149C3"/>
    <w:rsid w:val="00224BC5"/>
    <w:rsid w:val="00235396"/>
    <w:rsid w:val="00240DDC"/>
    <w:rsid w:val="00256765"/>
    <w:rsid w:val="00266734"/>
    <w:rsid w:val="002715CB"/>
    <w:rsid w:val="002A4AA6"/>
    <w:rsid w:val="002B0F99"/>
    <w:rsid w:val="002D499F"/>
    <w:rsid w:val="002D5E5D"/>
    <w:rsid w:val="002F4B24"/>
    <w:rsid w:val="00307F32"/>
    <w:rsid w:val="0033730B"/>
    <w:rsid w:val="00390219"/>
    <w:rsid w:val="00394741"/>
    <w:rsid w:val="003A4B30"/>
    <w:rsid w:val="003A582B"/>
    <w:rsid w:val="003D5C8F"/>
    <w:rsid w:val="004123A8"/>
    <w:rsid w:val="00416C39"/>
    <w:rsid w:val="004E694F"/>
    <w:rsid w:val="00503B39"/>
    <w:rsid w:val="00535047"/>
    <w:rsid w:val="00563AE3"/>
    <w:rsid w:val="005C2959"/>
    <w:rsid w:val="005C5A95"/>
    <w:rsid w:val="006176F2"/>
    <w:rsid w:val="00625275"/>
    <w:rsid w:val="00626EDB"/>
    <w:rsid w:val="00636C70"/>
    <w:rsid w:val="00637074"/>
    <w:rsid w:val="00685C94"/>
    <w:rsid w:val="00686D30"/>
    <w:rsid w:val="006A1C2C"/>
    <w:rsid w:val="006A2FC4"/>
    <w:rsid w:val="006A5390"/>
    <w:rsid w:val="006E2C70"/>
    <w:rsid w:val="006E3F03"/>
    <w:rsid w:val="006F37B7"/>
    <w:rsid w:val="00720E04"/>
    <w:rsid w:val="00723802"/>
    <w:rsid w:val="00730D59"/>
    <w:rsid w:val="007336B0"/>
    <w:rsid w:val="00747193"/>
    <w:rsid w:val="00781551"/>
    <w:rsid w:val="007B05F9"/>
    <w:rsid w:val="007E030A"/>
    <w:rsid w:val="007E0889"/>
    <w:rsid w:val="007E5EEF"/>
    <w:rsid w:val="007F273A"/>
    <w:rsid w:val="007F7DF1"/>
    <w:rsid w:val="008212FB"/>
    <w:rsid w:val="00865686"/>
    <w:rsid w:val="0087673E"/>
    <w:rsid w:val="008846E8"/>
    <w:rsid w:val="008D5467"/>
    <w:rsid w:val="00923CB7"/>
    <w:rsid w:val="00926AFA"/>
    <w:rsid w:val="00953F2C"/>
    <w:rsid w:val="00954B97"/>
    <w:rsid w:val="0096499D"/>
    <w:rsid w:val="009673E5"/>
    <w:rsid w:val="00973504"/>
    <w:rsid w:val="009951A0"/>
    <w:rsid w:val="009B79FB"/>
    <w:rsid w:val="00A15F79"/>
    <w:rsid w:val="00A27CAB"/>
    <w:rsid w:val="00A32842"/>
    <w:rsid w:val="00A62AC4"/>
    <w:rsid w:val="00A733F7"/>
    <w:rsid w:val="00A74BC7"/>
    <w:rsid w:val="00A93865"/>
    <w:rsid w:val="00AA305B"/>
    <w:rsid w:val="00AF7AA3"/>
    <w:rsid w:val="00B103B2"/>
    <w:rsid w:val="00B16354"/>
    <w:rsid w:val="00B16C43"/>
    <w:rsid w:val="00B43CD0"/>
    <w:rsid w:val="00B566CF"/>
    <w:rsid w:val="00B57FD6"/>
    <w:rsid w:val="00B83A40"/>
    <w:rsid w:val="00B878FF"/>
    <w:rsid w:val="00BA22F7"/>
    <w:rsid w:val="00BB16F0"/>
    <w:rsid w:val="00C172C4"/>
    <w:rsid w:val="00C53AB4"/>
    <w:rsid w:val="00C61C22"/>
    <w:rsid w:val="00C6360C"/>
    <w:rsid w:val="00C95D7F"/>
    <w:rsid w:val="00C977DE"/>
    <w:rsid w:val="00CA0D62"/>
    <w:rsid w:val="00CA47DD"/>
    <w:rsid w:val="00CB0513"/>
    <w:rsid w:val="00CB49D2"/>
    <w:rsid w:val="00CD3222"/>
    <w:rsid w:val="00CE69F6"/>
    <w:rsid w:val="00D31A93"/>
    <w:rsid w:val="00D457FD"/>
    <w:rsid w:val="00D80A63"/>
    <w:rsid w:val="00DA5F5F"/>
    <w:rsid w:val="00DC6E5A"/>
    <w:rsid w:val="00DE4FEE"/>
    <w:rsid w:val="00E0440D"/>
    <w:rsid w:val="00E24B84"/>
    <w:rsid w:val="00E2515C"/>
    <w:rsid w:val="00E261B6"/>
    <w:rsid w:val="00E43816"/>
    <w:rsid w:val="00E6022B"/>
    <w:rsid w:val="00E61844"/>
    <w:rsid w:val="00E76398"/>
    <w:rsid w:val="00E9379A"/>
    <w:rsid w:val="00EA1ABB"/>
    <w:rsid w:val="00EA3FF1"/>
    <w:rsid w:val="00EB1DE6"/>
    <w:rsid w:val="00EF1345"/>
    <w:rsid w:val="00F007DF"/>
    <w:rsid w:val="00F10A1C"/>
    <w:rsid w:val="00F324A8"/>
    <w:rsid w:val="00F52D72"/>
    <w:rsid w:val="00F57A1D"/>
    <w:rsid w:val="00F75905"/>
    <w:rsid w:val="00FA7AFA"/>
    <w:rsid w:val="00FB7747"/>
    <w:rsid w:val="00FF26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0E04"/>
    <w:pPr>
      <w:spacing w:after="0" w:line="240" w:lineRule="auto"/>
    </w:pPr>
  </w:style>
  <w:style w:type="character" w:customStyle="1" w:styleId="Style9">
    <w:name w:val="Style9"/>
    <w:basedOn w:val="DefaultParagraphFont"/>
    <w:uiPriority w:val="1"/>
    <w:rsid w:val="00685C94"/>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95D7F"/>
  </w:style>
  <w:style w:type="character" w:styleId="Hyperlink">
    <w:name w:val="Hyperlink"/>
    <w:basedOn w:val="DefaultParagraphFont"/>
    <w:uiPriority w:val="99"/>
    <w:unhideWhenUsed/>
    <w:rsid w:val="000221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A5EFDDF41A42F8855B793E997B7F91"/>
        <w:category>
          <w:name w:val="General"/>
          <w:gallery w:val="placeholder"/>
        </w:category>
        <w:types>
          <w:type w:val="bbPlcHdr"/>
        </w:types>
        <w:behaviors>
          <w:behavior w:val="content"/>
        </w:behaviors>
        <w:guid w:val="{7701DFA2-F7D0-4664-BCD7-010D998E5CF8}"/>
      </w:docPartPr>
      <w:docPartBody>
        <w:p w:rsidR="00407682" w:rsidRDefault="00000343" w:rsidP="00000343">
          <w:pPr>
            <w:pStyle w:val="EBA5EFDDF41A42F8855B793E997B7F9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43"/>
    <w:rsid w:val="00000343"/>
    <w:rsid w:val="00407682"/>
    <w:rsid w:val="00C77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BA5EFDDF41A42F8855B793E997B7F91">
    <w:name w:val="EBA5EFDDF41A42F8855B793E997B7F91"/>
    <w:rsid w:val="000003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C4376-006E-4C4D-9D13-439DE308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Pages>
  <Words>3444</Words>
  <Characters>19635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Alexandra Pop</cp:lastModifiedBy>
  <cp:revision>63</cp:revision>
  <dcterms:created xsi:type="dcterms:W3CDTF">2023-01-25T15:22:00Z</dcterms:created>
  <dcterms:modified xsi:type="dcterms:W3CDTF">2023-03-13T13:02:00Z</dcterms:modified>
</cp:coreProperties>
</file>